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30A6" w14:textId="69820B4D" w:rsidR="00401D89" w:rsidRPr="00401D89" w:rsidRDefault="00401D89" w:rsidP="00401D89">
      <w:pPr>
        <w:pStyle w:val="Heading1"/>
        <w:keepLines w:val="0"/>
        <w:spacing w:before="0"/>
        <w:rPr>
          <w:rFonts w:ascii="Arial" w:hAnsi="Arial" w:cs="Arial"/>
          <w:b/>
          <w:bCs/>
          <w:color w:val="009AC9"/>
          <w:kern w:val="36"/>
          <w:sz w:val="36"/>
          <w:szCs w:val="36"/>
        </w:rPr>
      </w:pPr>
      <w:r w:rsidRPr="00401D89">
        <w:rPr>
          <w:rFonts w:ascii="Arial" w:hAnsi="Arial" w:cs="Arial"/>
          <w:b/>
          <w:bCs/>
          <w:color w:val="009AC9"/>
          <w:kern w:val="36"/>
          <w:sz w:val="36"/>
          <w:szCs w:val="36"/>
        </w:rPr>
        <w:t>SARS-CoV-2 Antigen Rapid Diagnostic Test</w:t>
      </w:r>
      <w:r w:rsidR="002E411D">
        <w:rPr>
          <w:rFonts w:ascii="Arial" w:hAnsi="Arial" w:cs="Arial"/>
          <w:b/>
          <w:bCs/>
          <w:color w:val="009AC9"/>
          <w:kern w:val="36"/>
          <w:sz w:val="36"/>
          <w:szCs w:val="36"/>
        </w:rPr>
        <w:t xml:space="preserve"> −</w:t>
      </w:r>
      <w:r w:rsidRPr="00401D89">
        <w:rPr>
          <w:rFonts w:ascii="Arial" w:hAnsi="Arial" w:cs="Arial"/>
          <w:b/>
          <w:bCs/>
          <w:color w:val="009AC9"/>
          <w:kern w:val="36"/>
          <w:sz w:val="36"/>
          <w:szCs w:val="36"/>
        </w:rPr>
        <w:t xml:space="preserve"> </w:t>
      </w:r>
    </w:p>
    <w:p w14:paraId="708D4B0A" w14:textId="77777777" w:rsidR="00401D89" w:rsidRPr="00401D89" w:rsidRDefault="00401D89" w:rsidP="00401D89">
      <w:pPr>
        <w:pStyle w:val="Heading1"/>
        <w:keepLines w:val="0"/>
        <w:spacing w:before="0"/>
        <w:rPr>
          <w:rFonts w:ascii="Arial" w:hAnsi="Arial" w:cs="Arial"/>
          <w:b/>
          <w:bCs/>
          <w:color w:val="009AC9"/>
          <w:kern w:val="36"/>
          <w:sz w:val="36"/>
          <w:szCs w:val="36"/>
        </w:rPr>
      </w:pPr>
      <w:r w:rsidRPr="00401D89">
        <w:rPr>
          <w:rFonts w:ascii="Arial" w:hAnsi="Arial" w:cs="Arial"/>
          <w:b/>
          <w:bCs/>
          <w:color w:val="009AC9"/>
          <w:kern w:val="36"/>
          <w:sz w:val="36"/>
          <w:szCs w:val="36"/>
        </w:rPr>
        <w:t>Checklist of training materials</w:t>
      </w:r>
    </w:p>
    <w:p w14:paraId="71607C0B" w14:textId="77777777" w:rsidR="00DE1699" w:rsidRPr="0057792A" w:rsidRDefault="00DE1699" w:rsidP="00DE1699">
      <w:pPr>
        <w:pStyle w:val="Heading3"/>
        <w:spacing w:line="276" w:lineRule="auto"/>
        <w:rPr>
          <w:rFonts w:ascii="Arial" w:hAnsi="Arial" w:cs="Arial"/>
          <w:sz w:val="20"/>
          <w:szCs w:val="20"/>
        </w:rPr>
      </w:pPr>
      <w:r w:rsidRPr="0057792A">
        <w:rPr>
          <w:rFonts w:ascii="Arial" w:hAnsi="Arial" w:cs="Arial"/>
          <w:sz w:val="20"/>
          <w:szCs w:val="20"/>
        </w:rPr>
        <w:t>Classroom equipment (Room A)</w:t>
      </w:r>
    </w:p>
    <w:tbl>
      <w:tblPr>
        <w:tblStyle w:val="TableGrid"/>
        <w:tblW w:w="0" w:type="auto"/>
        <w:tblLook w:val="04A0" w:firstRow="1" w:lastRow="0" w:firstColumn="1" w:lastColumn="0" w:noHBand="0" w:noVBand="1"/>
      </w:tblPr>
      <w:tblGrid>
        <w:gridCol w:w="4531"/>
        <w:gridCol w:w="1730"/>
        <w:gridCol w:w="2755"/>
      </w:tblGrid>
      <w:tr w:rsidR="00DE1699" w:rsidRPr="00F702D4" w14:paraId="497128CF" w14:textId="77777777" w:rsidTr="004255D8">
        <w:tc>
          <w:tcPr>
            <w:tcW w:w="4531" w:type="dxa"/>
            <w:shd w:val="clear" w:color="auto" w:fill="009AC9"/>
          </w:tcPr>
          <w:p w14:paraId="1D83A2D7" w14:textId="77777777" w:rsidR="00DE1699" w:rsidRPr="00F702D4" w:rsidRDefault="00DE1699" w:rsidP="004255D8">
            <w:pPr>
              <w:pStyle w:val="Heading3"/>
              <w:spacing w:before="0" w:after="0" w:line="360" w:lineRule="auto"/>
              <w:outlineLvl w:val="2"/>
              <w:rPr>
                <w:rFonts w:ascii="Arial" w:hAnsi="Arial" w:cs="Arial"/>
                <w:color w:val="FFFFFF" w:themeColor="background1"/>
                <w:sz w:val="20"/>
                <w:szCs w:val="20"/>
              </w:rPr>
            </w:pPr>
            <w:r w:rsidRPr="00F702D4">
              <w:rPr>
                <w:rFonts w:ascii="Arial" w:hAnsi="Arial" w:cs="Arial"/>
                <w:color w:val="FFFFFF" w:themeColor="background1"/>
                <w:sz w:val="20"/>
                <w:szCs w:val="20"/>
              </w:rPr>
              <w:t>Items</w:t>
            </w:r>
          </w:p>
        </w:tc>
        <w:tc>
          <w:tcPr>
            <w:tcW w:w="1730" w:type="dxa"/>
            <w:shd w:val="clear" w:color="auto" w:fill="009AC9"/>
            <w:vAlign w:val="center"/>
          </w:tcPr>
          <w:p w14:paraId="5E0ADADC" w14:textId="77777777" w:rsidR="00DE1699" w:rsidRPr="00F702D4" w:rsidRDefault="00DE1699" w:rsidP="004255D8">
            <w:pPr>
              <w:pStyle w:val="Heading3"/>
              <w:spacing w:before="0" w:after="0" w:line="360" w:lineRule="auto"/>
              <w:jc w:val="center"/>
              <w:outlineLvl w:val="2"/>
              <w:rPr>
                <w:rFonts w:ascii="Arial" w:hAnsi="Arial" w:cs="Arial"/>
                <w:color w:val="FFFFFF" w:themeColor="background1"/>
                <w:sz w:val="20"/>
                <w:szCs w:val="20"/>
              </w:rPr>
            </w:pPr>
            <w:r w:rsidRPr="00F702D4">
              <w:rPr>
                <w:rFonts w:ascii="Arial" w:hAnsi="Arial" w:cs="Arial"/>
                <w:color w:val="FFFFFF" w:themeColor="background1"/>
                <w:sz w:val="20"/>
                <w:szCs w:val="20"/>
              </w:rPr>
              <w:t>Quantity</w:t>
            </w:r>
          </w:p>
        </w:tc>
        <w:tc>
          <w:tcPr>
            <w:tcW w:w="2755" w:type="dxa"/>
            <w:shd w:val="clear" w:color="auto" w:fill="009AC9"/>
          </w:tcPr>
          <w:p w14:paraId="617B1212" w14:textId="77777777" w:rsidR="00DE1699" w:rsidRPr="00F702D4" w:rsidRDefault="00DE1699" w:rsidP="004255D8">
            <w:pPr>
              <w:pStyle w:val="Heading3"/>
              <w:spacing w:before="0" w:after="0" w:line="360" w:lineRule="auto"/>
              <w:jc w:val="center"/>
              <w:outlineLvl w:val="2"/>
              <w:rPr>
                <w:rFonts w:ascii="Arial" w:hAnsi="Arial" w:cs="Arial"/>
                <w:color w:val="FFFFFF" w:themeColor="background1"/>
                <w:sz w:val="20"/>
                <w:szCs w:val="20"/>
              </w:rPr>
            </w:pPr>
            <w:r w:rsidRPr="00F702D4">
              <w:rPr>
                <w:rFonts w:ascii="Arial" w:hAnsi="Arial" w:cs="Arial"/>
                <w:color w:val="FFFFFF" w:themeColor="background1"/>
                <w:sz w:val="20"/>
                <w:szCs w:val="20"/>
              </w:rPr>
              <w:t>Check</w:t>
            </w:r>
          </w:p>
        </w:tc>
      </w:tr>
      <w:tr w:rsidR="00DE1699" w:rsidRPr="00F702D4" w14:paraId="08D78FAA" w14:textId="77777777" w:rsidTr="004255D8">
        <w:tc>
          <w:tcPr>
            <w:tcW w:w="4531" w:type="dxa"/>
            <w:vAlign w:val="center"/>
          </w:tcPr>
          <w:p w14:paraId="15377919" w14:textId="77777777" w:rsidR="00DE1699" w:rsidRPr="00F702D4" w:rsidRDefault="00DE1699" w:rsidP="004255D8">
            <w:pPr>
              <w:pStyle w:val="Heading3"/>
              <w:spacing w:before="0" w:after="0" w:line="360" w:lineRule="auto"/>
              <w:outlineLvl w:val="2"/>
              <w:rPr>
                <w:rFonts w:ascii="Arial" w:hAnsi="Arial" w:cs="Arial"/>
                <w:b w:val="0"/>
                <w:bCs w:val="0"/>
                <w:sz w:val="20"/>
                <w:szCs w:val="20"/>
              </w:rPr>
            </w:pPr>
            <w:r>
              <w:rPr>
                <w:rFonts w:ascii="Arial" w:hAnsi="Arial" w:cs="Arial"/>
                <w:b w:val="0"/>
                <w:bCs w:val="0"/>
                <w:sz w:val="20"/>
                <w:szCs w:val="20"/>
              </w:rPr>
              <w:t>F</w:t>
            </w:r>
            <w:r w:rsidRPr="00F702D4">
              <w:rPr>
                <w:rFonts w:ascii="Arial" w:hAnsi="Arial" w:cs="Arial"/>
                <w:b w:val="0"/>
                <w:bCs w:val="0"/>
                <w:sz w:val="20"/>
                <w:szCs w:val="20"/>
              </w:rPr>
              <w:t>lip charts with easel</w:t>
            </w:r>
          </w:p>
        </w:tc>
        <w:tc>
          <w:tcPr>
            <w:tcW w:w="1730" w:type="dxa"/>
            <w:vAlign w:val="center"/>
          </w:tcPr>
          <w:p w14:paraId="0C2D7D24" w14:textId="77777777" w:rsidR="00DE1699" w:rsidRPr="00F702D4" w:rsidRDefault="00DE1699" w:rsidP="004255D8">
            <w:pPr>
              <w:pStyle w:val="Heading3"/>
              <w:spacing w:before="0" w:after="0" w:line="360" w:lineRule="auto"/>
              <w:jc w:val="center"/>
              <w:outlineLvl w:val="2"/>
              <w:rPr>
                <w:rFonts w:ascii="Arial" w:hAnsi="Arial" w:cs="Arial"/>
                <w:b w:val="0"/>
                <w:bCs w:val="0"/>
                <w:sz w:val="20"/>
                <w:szCs w:val="20"/>
              </w:rPr>
            </w:pPr>
            <w:r>
              <w:rPr>
                <w:rFonts w:ascii="Arial" w:hAnsi="Arial" w:cs="Arial"/>
                <w:b w:val="0"/>
                <w:bCs w:val="0"/>
                <w:sz w:val="20"/>
                <w:szCs w:val="20"/>
              </w:rPr>
              <w:t>2</w:t>
            </w:r>
          </w:p>
        </w:tc>
        <w:tc>
          <w:tcPr>
            <w:tcW w:w="2755" w:type="dxa"/>
            <w:vAlign w:val="center"/>
          </w:tcPr>
          <w:p w14:paraId="48268560" w14:textId="77777777" w:rsidR="00DE1699" w:rsidRPr="00F702D4" w:rsidRDefault="00DE1699" w:rsidP="004255D8">
            <w:pPr>
              <w:pStyle w:val="Heading3"/>
              <w:spacing w:before="0" w:after="0"/>
              <w:jc w:val="center"/>
              <w:outlineLvl w:val="2"/>
              <w:rPr>
                <w:rFonts w:ascii="Arial" w:hAnsi="Arial" w:cs="Arial"/>
                <w:b w:val="0"/>
                <w:bCs w:val="0"/>
                <w:sz w:val="20"/>
                <w:szCs w:val="20"/>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790981D7" w14:textId="77777777" w:rsidTr="004255D8">
        <w:tc>
          <w:tcPr>
            <w:tcW w:w="4531" w:type="dxa"/>
            <w:vAlign w:val="center"/>
          </w:tcPr>
          <w:p w14:paraId="50AF33CA" w14:textId="77777777" w:rsidR="00DE1699" w:rsidRPr="00F702D4" w:rsidRDefault="00DE1699" w:rsidP="004255D8">
            <w:pPr>
              <w:pStyle w:val="Heading3"/>
              <w:spacing w:before="0" w:after="0" w:line="360" w:lineRule="auto"/>
              <w:outlineLvl w:val="2"/>
              <w:rPr>
                <w:rFonts w:ascii="Arial" w:hAnsi="Arial" w:cs="Arial"/>
                <w:b w:val="0"/>
                <w:bCs w:val="0"/>
                <w:sz w:val="20"/>
                <w:szCs w:val="20"/>
              </w:rPr>
            </w:pPr>
            <w:r w:rsidRPr="00F702D4">
              <w:rPr>
                <w:rFonts w:ascii="Arial" w:hAnsi="Arial" w:cs="Arial"/>
                <w:b w:val="0"/>
                <w:bCs w:val="0"/>
                <w:sz w:val="20"/>
                <w:szCs w:val="20"/>
              </w:rPr>
              <w:t>Laptop computer</w:t>
            </w:r>
          </w:p>
        </w:tc>
        <w:tc>
          <w:tcPr>
            <w:tcW w:w="1730" w:type="dxa"/>
            <w:vAlign w:val="center"/>
          </w:tcPr>
          <w:p w14:paraId="6C62ADB6" w14:textId="77777777" w:rsidR="00DE1699" w:rsidRPr="00F702D4" w:rsidRDefault="00DE1699" w:rsidP="004255D8">
            <w:pPr>
              <w:pStyle w:val="Heading3"/>
              <w:spacing w:before="0" w:after="0" w:line="360" w:lineRule="auto"/>
              <w:jc w:val="center"/>
              <w:outlineLvl w:val="2"/>
              <w:rPr>
                <w:rFonts w:ascii="Arial" w:hAnsi="Arial" w:cs="Arial"/>
                <w:b w:val="0"/>
                <w:bCs w:val="0"/>
                <w:sz w:val="20"/>
                <w:szCs w:val="20"/>
              </w:rPr>
            </w:pPr>
            <w:r>
              <w:rPr>
                <w:rFonts w:ascii="Arial" w:hAnsi="Arial" w:cs="Arial"/>
                <w:b w:val="0"/>
                <w:bCs w:val="0"/>
                <w:sz w:val="20"/>
                <w:szCs w:val="20"/>
              </w:rPr>
              <w:t>1</w:t>
            </w:r>
          </w:p>
        </w:tc>
        <w:tc>
          <w:tcPr>
            <w:tcW w:w="2755" w:type="dxa"/>
            <w:vAlign w:val="center"/>
          </w:tcPr>
          <w:p w14:paraId="20AF1D73" w14:textId="77777777" w:rsidR="00DE1699" w:rsidRPr="00F702D4" w:rsidRDefault="00DE1699" w:rsidP="004255D8">
            <w:pPr>
              <w:pStyle w:val="Heading3"/>
              <w:spacing w:before="0" w:after="0"/>
              <w:jc w:val="center"/>
              <w:outlineLvl w:val="2"/>
              <w:rPr>
                <w:rFonts w:ascii="Arial" w:hAnsi="Arial" w:cs="Arial"/>
                <w:b w:val="0"/>
                <w:bCs w:val="0"/>
                <w:sz w:val="20"/>
                <w:szCs w:val="20"/>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2E0D05B9" w14:textId="77777777" w:rsidTr="004255D8">
        <w:tc>
          <w:tcPr>
            <w:tcW w:w="4531" w:type="dxa"/>
            <w:vAlign w:val="center"/>
          </w:tcPr>
          <w:p w14:paraId="7CC716BA" w14:textId="77777777" w:rsidR="00DE1699" w:rsidRPr="00F702D4" w:rsidRDefault="00DE1699" w:rsidP="004255D8">
            <w:pPr>
              <w:pStyle w:val="Heading3"/>
              <w:spacing w:before="0" w:after="0" w:line="360" w:lineRule="auto"/>
              <w:outlineLvl w:val="2"/>
              <w:rPr>
                <w:rFonts w:ascii="Arial" w:hAnsi="Arial" w:cs="Arial"/>
                <w:b w:val="0"/>
                <w:bCs w:val="0"/>
                <w:sz w:val="20"/>
                <w:szCs w:val="20"/>
              </w:rPr>
            </w:pPr>
            <w:r w:rsidRPr="00F702D4">
              <w:rPr>
                <w:rFonts w:ascii="Arial" w:hAnsi="Arial" w:cs="Arial"/>
                <w:b w:val="0"/>
                <w:bCs w:val="0"/>
                <w:sz w:val="20"/>
                <w:szCs w:val="20"/>
              </w:rPr>
              <w:t>Projector compatible with computer</w:t>
            </w:r>
          </w:p>
        </w:tc>
        <w:tc>
          <w:tcPr>
            <w:tcW w:w="1730" w:type="dxa"/>
            <w:vAlign w:val="center"/>
          </w:tcPr>
          <w:p w14:paraId="7CBFE70F" w14:textId="77777777" w:rsidR="00DE1699" w:rsidRPr="00F702D4" w:rsidRDefault="00DE1699" w:rsidP="004255D8">
            <w:pPr>
              <w:pStyle w:val="Heading3"/>
              <w:spacing w:before="0" w:after="0" w:line="360" w:lineRule="auto"/>
              <w:jc w:val="center"/>
              <w:outlineLvl w:val="2"/>
              <w:rPr>
                <w:rFonts w:ascii="Arial" w:hAnsi="Arial" w:cs="Arial"/>
                <w:b w:val="0"/>
                <w:bCs w:val="0"/>
                <w:sz w:val="20"/>
                <w:szCs w:val="20"/>
              </w:rPr>
            </w:pPr>
            <w:r>
              <w:rPr>
                <w:rFonts w:ascii="Arial" w:hAnsi="Arial" w:cs="Arial"/>
                <w:b w:val="0"/>
                <w:bCs w:val="0"/>
                <w:sz w:val="20"/>
                <w:szCs w:val="20"/>
              </w:rPr>
              <w:t>1</w:t>
            </w:r>
          </w:p>
        </w:tc>
        <w:tc>
          <w:tcPr>
            <w:tcW w:w="2755" w:type="dxa"/>
            <w:vAlign w:val="center"/>
          </w:tcPr>
          <w:p w14:paraId="691036A3" w14:textId="77777777" w:rsidR="00DE1699" w:rsidRPr="00F702D4" w:rsidRDefault="00DE1699" w:rsidP="004255D8">
            <w:pPr>
              <w:pStyle w:val="Heading3"/>
              <w:spacing w:before="0" w:after="0"/>
              <w:jc w:val="center"/>
              <w:outlineLvl w:val="2"/>
              <w:rPr>
                <w:rFonts w:ascii="Arial" w:hAnsi="Arial" w:cs="Arial"/>
                <w:b w:val="0"/>
                <w:bCs w:val="0"/>
                <w:sz w:val="20"/>
                <w:szCs w:val="20"/>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2BB2BE03" w14:textId="77777777" w:rsidTr="004255D8">
        <w:tc>
          <w:tcPr>
            <w:tcW w:w="4531" w:type="dxa"/>
            <w:vAlign w:val="center"/>
          </w:tcPr>
          <w:p w14:paraId="44A1635F" w14:textId="77777777" w:rsidR="00DE1699" w:rsidRPr="00F702D4" w:rsidRDefault="00DE1699" w:rsidP="004255D8">
            <w:pPr>
              <w:pStyle w:val="Heading3"/>
              <w:spacing w:before="0" w:after="0" w:line="360" w:lineRule="auto"/>
              <w:outlineLvl w:val="2"/>
              <w:rPr>
                <w:rFonts w:ascii="Arial" w:hAnsi="Arial" w:cs="Arial"/>
                <w:b w:val="0"/>
                <w:bCs w:val="0"/>
                <w:sz w:val="20"/>
                <w:szCs w:val="20"/>
              </w:rPr>
            </w:pPr>
            <w:r w:rsidRPr="00F702D4">
              <w:rPr>
                <w:rFonts w:ascii="Arial" w:hAnsi="Arial" w:cs="Arial"/>
                <w:b w:val="0"/>
                <w:bCs w:val="0"/>
                <w:sz w:val="20"/>
                <w:szCs w:val="20"/>
              </w:rPr>
              <w:t>Extension cord</w:t>
            </w:r>
          </w:p>
        </w:tc>
        <w:tc>
          <w:tcPr>
            <w:tcW w:w="1730" w:type="dxa"/>
            <w:vAlign w:val="center"/>
          </w:tcPr>
          <w:p w14:paraId="7E6E1331" w14:textId="77777777" w:rsidR="00DE1699" w:rsidRPr="00F702D4" w:rsidRDefault="00DE1699" w:rsidP="004255D8">
            <w:pPr>
              <w:pStyle w:val="Heading3"/>
              <w:spacing w:before="0" w:after="0" w:line="360" w:lineRule="auto"/>
              <w:jc w:val="center"/>
              <w:outlineLvl w:val="2"/>
              <w:rPr>
                <w:rFonts w:ascii="Arial" w:hAnsi="Arial" w:cs="Arial"/>
                <w:b w:val="0"/>
                <w:bCs w:val="0"/>
                <w:sz w:val="20"/>
                <w:szCs w:val="20"/>
              </w:rPr>
            </w:pPr>
            <w:r>
              <w:rPr>
                <w:rFonts w:ascii="Arial" w:hAnsi="Arial" w:cs="Arial"/>
                <w:b w:val="0"/>
                <w:bCs w:val="0"/>
                <w:sz w:val="20"/>
                <w:szCs w:val="20"/>
              </w:rPr>
              <w:t>1</w:t>
            </w:r>
          </w:p>
        </w:tc>
        <w:tc>
          <w:tcPr>
            <w:tcW w:w="2755" w:type="dxa"/>
            <w:vAlign w:val="center"/>
          </w:tcPr>
          <w:p w14:paraId="5FE33D47" w14:textId="77777777" w:rsidR="00DE1699" w:rsidRPr="00F702D4" w:rsidRDefault="00DE1699" w:rsidP="004255D8">
            <w:pPr>
              <w:pStyle w:val="Heading3"/>
              <w:spacing w:before="0" w:after="0"/>
              <w:jc w:val="center"/>
              <w:outlineLvl w:val="2"/>
              <w:rPr>
                <w:rFonts w:ascii="Arial" w:hAnsi="Arial" w:cs="Arial"/>
                <w:b w:val="0"/>
                <w:bCs w:val="0"/>
                <w:sz w:val="20"/>
                <w:szCs w:val="20"/>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1780192A" w14:textId="77777777" w:rsidTr="004255D8">
        <w:tc>
          <w:tcPr>
            <w:tcW w:w="4531" w:type="dxa"/>
            <w:vAlign w:val="center"/>
          </w:tcPr>
          <w:p w14:paraId="03303E2E" w14:textId="77777777" w:rsidR="00DE1699" w:rsidRPr="00F702D4" w:rsidRDefault="00DE1699" w:rsidP="004255D8">
            <w:pPr>
              <w:pStyle w:val="Heading3"/>
              <w:spacing w:before="0" w:after="0" w:line="360" w:lineRule="auto"/>
              <w:outlineLvl w:val="2"/>
              <w:rPr>
                <w:rFonts w:ascii="Arial" w:hAnsi="Arial" w:cs="Arial"/>
                <w:b w:val="0"/>
                <w:bCs w:val="0"/>
                <w:sz w:val="20"/>
                <w:szCs w:val="20"/>
              </w:rPr>
            </w:pPr>
            <w:r w:rsidRPr="00F702D4">
              <w:rPr>
                <w:rFonts w:ascii="Arial" w:hAnsi="Arial" w:cs="Arial"/>
                <w:b w:val="0"/>
                <w:bCs w:val="0"/>
                <w:sz w:val="20"/>
                <w:szCs w:val="20"/>
              </w:rPr>
              <w:t>Wastebasket</w:t>
            </w:r>
          </w:p>
        </w:tc>
        <w:tc>
          <w:tcPr>
            <w:tcW w:w="1730" w:type="dxa"/>
            <w:vAlign w:val="center"/>
          </w:tcPr>
          <w:p w14:paraId="6CCE09F4" w14:textId="77777777" w:rsidR="00DE1699" w:rsidRPr="00F702D4" w:rsidRDefault="00DE1699" w:rsidP="004255D8">
            <w:pPr>
              <w:pStyle w:val="Heading3"/>
              <w:spacing w:before="0" w:after="0" w:line="360" w:lineRule="auto"/>
              <w:jc w:val="center"/>
              <w:outlineLvl w:val="2"/>
              <w:rPr>
                <w:rFonts w:ascii="Arial" w:hAnsi="Arial" w:cs="Arial"/>
                <w:b w:val="0"/>
                <w:bCs w:val="0"/>
                <w:sz w:val="20"/>
                <w:szCs w:val="20"/>
              </w:rPr>
            </w:pPr>
            <w:r>
              <w:rPr>
                <w:rFonts w:ascii="Arial" w:hAnsi="Arial" w:cs="Arial"/>
                <w:b w:val="0"/>
                <w:bCs w:val="0"/>
                <w:sz w:val="20"/>
                <w:szCs w:val="20"/>
              </w:rPr>
              <w:t>1</w:t>
            </w:r>
          </w:p>
        </w:tc>
        <w:tc>
          <w:tcPr>
            <w:tcW w:w="2755" w:type="dxa"/>
            <w:vAlign w:val="center"/>
          </w:tcPr>
          <w:p w14:paraId="3760CC08" w14:textId="77777777" w:rsidR="00DE1699" w:rsidRPr="00F702D4" w:rsidRDefault="00DE1699" w:rsidP="004255D8">
            <w:pPr>
              <w:pStyle w:val="Heading3"/>
              <w:spacing w:before="0" w:after="0"/>
              <w:jc w:val="center"/>
              <w:outlineLvl w:val="2"/>
              <w:rPr>
                <w:rFonts w:ascii="Arial" w:hAnsi="Arial" w:cs="Arial"/>
                <w:b w:val="0"/>
                <w:bCs w:val="0"/>
                <w:sz w:val="20"/>
                <w:szCs w:val="20"/>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5D0B6EE1" w14:textId="77777777" w:rsidTr="004255D8">
        <w:tc>
          <w:tcPr>
            <w:tcW w:w="4531" w:type="dxa"/>
            <w:vAlign w:val="center"/>
          </w:tcPr>
          <w:p w14:paraId="285213F6" w14:textId="77777777" w:rsidR="00DE1699" w:rsidRPr="00F702D4" w:rsidRDefault="00DE1699" w:rsidP="004255D8">
            <w:pPr>
              <w:pStyle w:val="Heading3"/>
              <w:spacing w:before="0" w:after="0" w:line="360" w:lineRule="auto"/>
              <w:outlineLvl w:val="2"/>
              <w:rPr>
                <w:rFonts w:ascii="Arial" w:hAnsi="Arial" w:cs="Arial"/>
                <w:b w:val="0"/>
                <w:bCs w:val="0"/>
                <w:sz w:val="20"/>
                <w:szCs w:val="20"/>
              </w:rPr>
            </w:pPr>
            <w:r w:rsidRPr="00F702D4">
              <w:rPr>
                <w:rFonts w:ascii="Arial" w:hAnsi="Arial" w:cs="Arial"/>
                <w:b w:val="0"/>
                <w:bCs w:val="0"/>
                <w:sz w:val="20"/>
                <w:szCs w:val="20"/>
              </w:rPr>
              <w:t>Markers</w:t>
            </w:r>
          </w:p>
        </w:tc>
        <w:tc>
          <w:tcPr>
            <w:tcW w:w="1730" w:type="dxa"/>
            <w:vAlign w:val="center"/>
          </w:tcPr>
          <w:p w14:paraId="6FD48494" w14:textId="77777777" w:rsidR="00DE1699" w:rsidRPr="00F702D4" w:rsidRDefault="00DE1699" w:rsidP="004255D8">
            <w:pPr>
              <w:pStyle w:val="Heading3"/>
              <w:spacing w:before="0" w:after="0" w:line="360" w:lineRule="auto"/>
              <w:jc w:val="center"/>
              <w:outlineLvl w:val="2"/>
              <w:rPr>
                <w:rFonts w:ascii="Arial" w:hAnsi="Arial" w:cs="Arial"/>
                <w:b w:val="0"/>
                <w:bCs w:val="0"/>
                <w:sz w:val="20"/>
                <w:szCs w:val="20"/>
              </w:rPr>
            </w:pPr>
            <w:r>
              <w:rPr>
                <w:rFonts w:ascii="Arial" w:hAnsi="Arial" w:cs="Arial"/>
                <w:b w:val="0"/>
                <w:bCs w:val="0"/>
                <w:sz w:val="20"/>
                <w:szCs w:val="20"/>
              </w:rPr>
              <w:t>3</w:t>
            </w:r>
          </w:p>
        </w:tc>
        <w:tc>
          <w:tcPr>
            <w:tcW w:w="2755" w:type="dxa"/>
            <w:vAlign w:val="center"/>
          </w:tcPr>
          <w:p w14:paraId="46EF1528" w14:textId="77777777" w:rsidR="00DE1699" w:rsidRPr="00F702D4" w:rsidRDefault="00DE1699" w:rsidP="004255D8">
            <w:pPr>
              <w:pStyle w:val="Heading3"/>
              <w:spacing w:before="0" w:after="0"/>
              <w:jc w:val="center"/>
              <w:outlineLvl w:val="2"/>
              <w:rPr>
                <w:rFonts w:ascii="Arial" w:hAnsi="Arial" w:cs="Arial"/>
                <w:b w:val="0"/>
                <w:bCs w:val="0"/>
                <w:sz w:val="20"/>
                <w:szCs w:val="20"/>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57F1D699" w14:textId="77777777" w:rsidTr="004255D8">
        <w:tc>
          <w:tcPr>
            <w:tcW w:w="4531" w:type="dxa"/>
            <w:vAlign w:val="center"/>
          </w:tcPr>
          <w:p w14:paraId="1AA9954B" w14:textId="77777777" w:rsidR="00DE1699" w:rsidRPr="00F702D4" w:rsidRDefault="00DE1699" w:rsidP="004255D8">
            <w:pPr>
              <w:pStyle w:val="Heading3"/>
              <w:spacing w:before="0" w:after="0" w:line="360" w:lineRule="auto"/>
              <w:outlineLvl w:val="2"/>
              <w:rPr>
                <w:rFonts w:ascii="Arial" w:hAnsi="Arial" w:cs="Arial"/>
                <w:b w:val="0"/>
                <w:bCs w:val="0"/>
                <w:sz w:val="20"/>
                <w:szCs w:val="20"/>
              </w:rPr>
            </w:pPr>
            <w:r w:rsidRPr="00F702D4">
              <w:rPr>
                <w:rFonts w:ascii="Arial" w:hAnsi="Arial" w:cs="Arial"/>
                <w:b w:val="0"/>
                <w:bCs w:val="0"/>
                <w:sz w:val="20"/>
                <w:szCs w:val="20"/>
              </w:rPr>
              <w:t>Masking tape for posting flip chart</w:t>
            </w:r>
          </w:p>
        </w:tc>
        <w:tc>
          <w:tcPr>
            <w:tcW w:w="1730" w:type="dxa"/>
            <w:vAlign w:val="center"/>
          </w:tcPr>
          <w:p w14:paraId="76D112C5" w14:textId="77777777" w:rsidR="00DE1699" w:rsidRPr="00F702D4" w:rsidRDefault="00DE1699" w:rsidP="004255D8">
            <w:pPr>
              <w:pStyle w:val="Heading3"/>
              <w:spacing w:before="0" w:after="0" w:line="360" w:lineRule="auto"/>
              <w:jc w:val="center"/>
              <w:outlineLvl w:val="2"/>
              <w:rPr>
                <w:rFonts w:ascii="Arial" w:hAnsi="Arial" w:cs="Arial"/>
                <w:b w:val="0"/>
                <w:bCs w:val="0"/>
                <w:sz w:val="20"/>
                <w:szCs w:val="20"/>
              </w:rPr>
            </w:pPr>
            <w:r>
              <w:rPr>
                <w:rFonts w:ascii="Arial" w:hAnsi="Arial" w:cs="Arial"/>
                <w:b w:val="0"/>
                <w:bCs w:val="0"/>
                <w:sz w:val="20"/>
                <w:szCs w:val="20"/>
              </w:rPr>
              <w:t>1</w:t>
            </w:r>
          </w:p>
        </w:tc>
        <w:tc>
          <w:tcPr>
            <w:tcW w:w="2755" w:type="dxa"/>
            <w:vAlign w:val="center"/>
          </w:tcPr>
          <w:p w14:paraId="4DC9F611" w14:textId="77777777" w:rsidR="00DE1699" w:rsidRPr="00F702D4" w:rsidRDefault="00DE1699" w:rsidP="004255D8">
            <w:pPr>
              <w:pStyle w:val="Heading3"/>
              <w:spacing w:before="0" w:after="0"/>
              <w:jc w:val="center"/>
              <w:outlineLvl w:val="2"/>
              <w:rPr>
                <w:rFonts w:ascii="Arial" w:hAnsi="Arial" w:cs="Arial"/>
                <w:b w:val="0"/>
                <w:bCs w:val="0"/>
                <w:sz w:val="20"/>
                <w:szCs w:val="20"/>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00E67559" w14:textId="77777777" w:rsidTr="004255D8">
        <w:tc>
          <w:tcPr>
            <w:tcW w:w="4531" w:type="dxa"/>
            <w:vAlign w:val="center"/>
          </w:tcPr>
          <w:p w14:paraId="73C27F0D" w14:textId="77777777" w:rsidR="00DE1699" w:rsidRPr="00F702D4" w:rsidRDefault="00DE1699" w:rsidP="004255D8">
            <w:pPr>
              <w:pStyle w:val="Heading3"/>
              <w:spacing w:before="0" w:after="0" w:line="360" w:lineRule="auto"/>
              <w:outlineLvl w:val="2"/>
              <w:rPr>
                <w:rFonts w:ascii="Arial" w:hAnsi="Arial" w:cs="Arial"/>
                <w:b w:val="0"/>
                <w:bCs w:val="0"/>
                <w:sz w:val="20"/>
                <w:szCs w:val="20"/>
              </w:rPr>
            </w:pPr>
            <w:r w:rsidRPr="00F702D4">
              <w:rPr>
                <w:rFonts w:ascii="Arial" w:hAnsi="Arial" w:cs="Arial"/>
                <w:b w:val="0"/>
                <w:bCs w:val="0"/>
                <w:sz w:val="20"/>
                <w:szCs w:val="20"/>
              </w:rPr>
              <w:t>Note pads</w:t>
            </w:r>
          </w:p>
        </w:tc>
        <w:tc>
          <w:tcPr>
            <w:tcW w:w="1730" w:type="dxa"/>
            <w:vAlign w:val="center"/>
          </w:tcPr>
          <w:p w14:paraId="0790FCE7" w14:textId="77777777" w:rsidR="00DE1699" w:rsidRPr="00F702D4" w:rsidRDefault="00DE1699" w:rsidP="004255D8">
            <w:pPr>
              <w:pStyle w:val="Heading3"/>
              <w:spacing w:before="0" w:after="0" w:line="360" w:lineRule="auto"/>
              <w:jc w:val="center"/>
              <w:outlineLvl w:val="2"/>
              <w:rPr>
                <w:rFonts w:ascii="Arial" w:hAnsi="Arial" w:cs="Arial"/>
                <w:b w:val="0"/>
                <w:bCs w:val="0"/>
                <w:sz w:val="20"/>
                <w:szCs w:val="20"/>
              </w:rPr>
            </w:pPr>
            <w:r>
              <w:rPr>
                <w:rFonts w:ascii="Arial" w:hAnsi="Arial" w:cs="Arial"/>
                <w:b w:val="0"/>
                <w:bCs w:val="0"/>
                <w:sz w:val="20"/>
                <w:szCs w:val="20"/>
              </w:rPr>
              <w:t>1 per participant</w:t>
            </w:r>
          </w:p>
        </w:tc>
        <w:tc>
          <w:tcPr>
            <w:tcW w:w="2755" w:type="dxa"/>
            <w:vAlign w:val="center"/>
          </w:tcPr>
          <w:p w14:paraId="6042E20A" w14:textId="77777777" w:rsidR="00DE1699" w:rsidRPr="00F702D4" w:rsidRDefault="00DE1699" w:rsidP="004255D8">
            <w:pPr>
              <w:pStyle w:val="Heading3"/>
              <w:spacing w:before="0" w:after="0"/>
              <w:jc w:val="center"/>
              <w:outlineLvl w:val="2"/>
              <w:rPr>
                <w:rFonts w:ascii="Arial" w:hAnsi="Arial" w:cs="Arial"/>
                <w:b w:val="0"/>
                <w:bCs w:val="0"/>
                <w:sz w:val="20"/>
                <w:szCs w:val="20"/>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3FFC87F8" w14:textId="77777777" w:rsidTr="004255D8">
        <w:tc>
          <w:tcPr>
            <w:tcW w:w="4531" w:type="dxa"/>
            <w:vAlign w:val="center"/>
          </w:tcPr>
          <w:p w14:paraId="24309766" w14:textId="77777777" w:rsidR="00DE1699" w:rsidRPr="00F702D4" w:rsidRDefault="00DE1699" w:rsidP="004255D8">
            <w:pPr>
              <w:spacing w:line="360" w:lineRule="auto"/>
              <w:rPr>
                <w:rFonts w:ascii="Arial" w:hAnsi="Arial" w:cs="Arial"/>
              </w:rPr>
            </w:pPr>
            <w:r w:rsidRPr="00F702D4">
              <w:rPr>
                <w:rFonts w:ascii="Arial" w:hAnsi="Arial" w:cs="Arial"/>
              </w:rPr>
              <w:t xml:space="preserve">Pens and pencils </w:t>
            </w:r>
          </w:p>
        </w:tc>
        <w:tc>
          <w:tcPr>
            <w:tcW w:w="1730" w:type="dxa"/>
            <w:vAlign w:val="center"/>
          </w:tcPr>
          <w:p w14:paraId="772CE324" w14:textId="77777777" w:rsidR="00DE1699" w:rsidRPr="00F702D4" w:rsidRDefault="00DE1699" w:rsidP="004255D8">
            <w:pPr>
              <w:pStyle w:val="Heading3"/>
              <w:spacing w:before="0" w:after="0" w:line="360" w:lineRule="auto"/>
              <w:jc w:val="center"/>
              <w:outlineLvl w:val="2"/>
              <w:rPr>
                <w:rFonts w:ascii="Arial" w:hAnsi="Arial" w:cs="Arial"/>
                <w:b w:val="0"/>
                <w:bCs w:val="0"/>
                <w:sz w:val="20"/>
                <w:szCs w:val="20"/>
              </w:rPr>
            </w:pPr>
            <w:r>
              <w:rPr>
                <w:rFonts w:ascii="Arial" w:hAnsi="Arial" w:cs="Arial"/>
                <w:b w:val="0"/>
                <w:bCs w:val="0"/>
                <w:sz w:val="20"/>
                <w:szCs w:val="20"/>
              </w:rPr>
              <w:t>1 per participant</w:t>
            </w:r>
          </w:p>
        </w:tc>
        <w:tc>
          <w:tcPr>
            <w:tcW w:w="2755" w:type="dxa"/>
            <w:vAlign w:val="center"/>
          </w:tcPr>
          <w:p w14:paraId="1012E58A" w14:textId="77777777" w:rsidR="00DE1699" w:rsidRPr="00F702D4" w:rsidRDefault="00DE1699" w:rsidP="004255D8">
            <w:pPr>
              <w:pStyle w:val="Heading3"/>
              <w:spacing w:before="0" w:after="0"/>
              <w:jc w:val="center"/>
              <w:outlineLvl w:val="2"/>
              <w:rPr>
                <w:rFonts w:ascii="Arial" w:hAnsi="Arial" w:cs="Arial"/>
                <w:b w:val="0"/>
                <w:bCs w:val="0"/>
                <w:sz w:val="20"/>
                <w:szCs w:val="20"/>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bl>
    <w:p w14:paraId="55F90EB5" w14:textId="63238E9B" w:rsidR="00DE1699" w:rsidRPr="00AB33F9" w:rsidRDefault="00DE1699" w:rsidP="00DE1699">
      <w:pPr>
        <w:pStyle w:val="Heading3"/>
        <w:spacing w:line="276" w:lineRule="auto"/>
        <w:rPr>
          <w:rFonts w:ascii="Arial" w:hAnsi="Arial" w:cs="Arial"/>
          <w:sz w:val="20"/>
          <w:szCs w:val="20"/>
        </w:rPr>
      </w:pPr>
      <w:r w:rsidRPr="00AB33F9">
        <w:rPr>
          <w:rFonts w:ascii="Arial" w:hAnsi="Arial" w:cs="Arial"/>
          <w:sz w:val="20"/>
          <w:szCs w:val="20"/>
        </w:rPr>
        <w:t xml:space="preserve">Demonstration and </w:t>
      </w:r>
      <w:r w:rsidR="0064776C">
        <w:rPr>
          <w:rFonts w:ascii="Arial" w:hAnsi="Arial" w:cs="Arial"/>
          <w:sz w:val="20"/>
          <w:szCs w:val="20"/>
        </w:rPr>
        <w:t>p</w:t>
      </w:r>
      <w:r w:rsidRPr="00AB33F9">
        <w:rPr>
          <w:rFonts w:ascii="Arial" w:hAnsi="Arial" w:cs="Arial"/>
          <w:sz w:val="20"/>
          <w:szCs w:val="20"/>
        </w:rPr>
        <w:t>ractical (Room B)</w:t>
      </w:r>
    </w:p>
    <w:tbl>
      <w:tblPr>
        <w:tblStyle w:val="TableGrid"/>
        <w:tblW w:w="0" w:type="auto"/>
        <w:tblLook w:val="04A0" w:firstRow="1" w:lastRow="0" w:firstColumn="1" w:lastColumn="0" w:noHBand="0" w:noVBand="1"/>
      </w:tblPr>
      <w:tblGrid>
        <w:gridCol w:w="4531"/>
        <w:gridCol w:w="1730"/>
        <w:gridCol w:w="2755"/>
      </w:tblGrid>
      <w:tr w:rsidR="00DE1699" w:rsidRPr="00F702D4" w14:paraId="2F2922B7" w14:textId="77777777" w:rsidTr="004255D8">
        <w:trPr>
          <w:tblHeader/>
        </w:trPr>
        <w:tc>
          <w:tcPr>
            <w:tcW w:w="4531" w:type="dxa"/>
            <w:shd w:val="clear" w:color="auto" w:fill="009AC9"/>
            <w:vAlign w:val="center"/>
          </w:tcPr>
          <w:p w14:paraId="4EB618E2" w14:textId="77777777" w:rsidR="00DE1699" w:rsidRPr="002B19A1" w:rsidRDefault="00DE1699" w:rsidP="004255D8">
            <w:pPr>
              <w:pStyle w:val="Heading3"/>
              <w:spacing w:before="0" w:after="0"/>
              <w:outlineLvl w:val="2"/>
              <w:rPr>
                <w:rFonts w:ascii="Arial" w:hAnsi="Arial" w:cs="Arial"/>
                <w:color w:val="FFFFFF" w:themeColor="background1"/>
                <w:sz w:val="20"/>
                <w:szCs w:val="20"/>
              </w:rPr>
            </w:pPr>
            <w:r w:rsidRPr="002B19A1">
              <w:rPr>
                <w:rFonts w:ascii="Arial" w:hAnsi="Arial" w:cs="Arial"/>
                <w:color w:val="FFFFFF" w:themeColor="background1"/>
                <w:sz w:val="20"/>
                <w:szCs w:val="20"/>
              </w:rPr>
              <w:t>Items</w:t>
            </w:r>
          </w:p>
        </w:tc>
        <w:tc>
          <w:tcPr>
            <w:tcW w:w="1730" w:type="dxa"/>
            <w:shd w:val="clear" w:color="auto" w:fill="009AC9"/>
            <w:vAlign w:val="center"/>
          </w:tcPr>
          <w:p w14:paraId="3AE57BDB" w14:textId="77777777" w:rsidR="00DE1699" w:rsidRPr="00F702D4" w:rsidRDefault="00DE1699" w:rsidP="004255D8">
            <w:pPr>
              <w:pStyle w:val="Heading3"/>
              <w:spacing w:before="0" w:after="0" w:line="360" w:lineRule="auto"/>
              <w:jc w:val="center"/>
              <w:outlineLvl w:val="2"/>
              <w:rPr>
                <w:rFonts w:ascii="Arial" w:hAnsi="Arial" w:cs="Arial"/>
                <w:color w:val="FFFFFF" w:themeColor="background1"/>
                <w:sz w:val="20"/>
                <w:szCs w:val="20"/>
              </w:rPr>
            </w:pPr>
            <w:r w:rsidRPr="00F702D4">
              <w:rPr>
                <w:rFonts w:ascii="Arial" w:hAnsi="Arial" w:cs="Arial"/>
                <w:color w:val="FFFFFF" w:themeColor="background1"/>
                <w:sz w:val="20"/>
                <w:szCs w:val="20"/>
              </w:rPr>
              <w:t>Quantity</w:t>
            </w:r>
          </w:p>
        </w:tc>
        <w:tc>
          <w:tcPr>
            <w:tcW w:w="2755" w:type="dxa"/>
            <w:shd w:val="clear" w:color="auto" w:fill="009AC9"/>
          </w:tcPr>
          <w:p w14:paraId="10CD4DAA" w14:textId="77777777" w:rsidR="00DE1699" w:rsidRPr="00F702D4" w:rsidRDefault="00DE1699" w:rsidP="004255D8">
            <w:pPr>
              <w:pStyle w:val="Heading3"/>
              <w:spacing w:before="0" w:after="0" w:line="360" w:lineRule="auto"/>
              <w:jc w:val="center"/>
              <w:outlineLvl w:val="2"/>
              <w:rPr>
                <w:rFonts w:ascii="Arial" w:hAnsi="Arial" w:cs="Arial"/>
                <w:color w:val="FFFFFF" w:themeColor="background1"/>
                <w:sz w:val="20"/>
                <w:szCs w:val="20"/>
              </w:rPr>
            </w:pPr>
            <w:r w:rsidRPr="00F702D4">
              <w:rPr>
                <w:rFonts w:ascii="Arial" w:hAnsi="Arial" w:cs="Arial"/>
                <w:color w:val="FFFFFF" w:themeColor="background1"/>
                <w:sz w:val="20"/>
                <w:szCs w:val="20"/>
              </w:rPr>
              <w:t>Check</w:t>
            </w:r>
          </w:p>
        </w:tc>
      </w:tr>
      <w:tr w:rsidR="00DE1699" w:rsidRPr="00F702D4" w14:paraId="7D471F56" w14:textId="77777777" w:rsidTr="004255D8">
        <w:tc>
          <w:tcPr>
            <w:tcW w:w="4531" w:type="dxa"/>
            <w:vAlign w:val="center"/>
          </w:tcPr>
          <w:p w14:paraId="5825838C" w14:textId="77777777" w:rsidR="00DE1699" w:rsidRPr="00A47FAC" w:rsidRDefault="00DE1699" w:rsidP="004255D8">
            <w:pPr>
              <w:pStyle w:val="Heading3"/>
              <w:spacing w:before="0" w:after="0"/>
              <w:outlineLvl w:val="2"/>
              <w:rPr>
                <w:rFonts w:ascii="Arial" w:hAnsi="Arial" w:cs="Arial"/>
                <w:b w:val="0"/>
                <w:bCs w:val="0"/>
                <w:sz w:val="20"/>
                <w:szCs w:val="20"/>
              </w:rPr>
            </w:pPr>
            <w:r w:rsidRPr="00A47FAC">
              <w:rPr>
                <w:rFonts w:ascii="Arial" w:hAnsi="Arial" w:cs="Arial"/>
                <w:b w:val="0"/>
                <w:bCs w:val="0"/>
                <w:sz w:val="20"/>
                <w:szCs w:val="20"/>
              </w:rPr>
              <w:t>New (unopened) sterile swabs</w:t>
            </w:r>
          </w:p>
        </w:tc>
        <w:tc>
          <w:tcPr>
            <w:tcW w:w="1730" w:type="dxa"/>
            <w:vAlign w:val="center"/>
          </w:tcPr>
          <w:p w14:paraId="32346D20" w14:textId="77777777" w:rsidR="00DE1699" w:rsidRPr="00F702D4" w:rsidRDefault="00DE1699" w:rsidP="004255D8">
            <w:pPr>
              <w:pStyle w:val="Heading3"/>
              <w:spacing w:before="0" w:after="0" w:line="360" w:lineRule="auto"/>
              <w:jc w:val="center"/>
              <w:outlineLvl w:val="2"/>
              <w:rPr>
                <w:rFonts w:ascii="Arial" w:hAnsi="Arial" w:cs="Arial"/>
                <w:b w:val="0"/>
                <w:bCs w:val="0"/>
                <w:sz w:val="20"/>
                <w:szCs w:val="20"/>
              </w:rPr>
            </w:pPr>
            <w:r>
              <w:rPr>
                <w:rFonts w:ascii="Arial" w:hAnsi="Arial" w:cs="Arial"/>
                <w:b w:val="0"/>
                <w:bCs w:val="0"/>
                <w:sz w:val="20"/>
                <w:szCs w:val="20"/>
              </w:rPr>
              <w:t>3 per participant</w:t>
            </w:r>
          </w:p>
        </w:tc>
        <w:tc>
          <w:tcPr>
            <w:tcW w:w="2755" w:type="dxa"/>
            <w:vAlign w:val="center"/>
          </w:tcPr>
          <w:p w14:paraId="204B213F" w14:textId="77777777" w:rsidR="00DE1699" w:rsidRPr="00F702D4" w:rsidRDefault="00DE1699" w:rsidP="004255D8">
            <w:pPr>
              <w:pStyle w:val="Heading3"/>
              <w:spacing w:before="0" w:after="0"/>
              <w:jc w:val="center"/>
              <w:outlineLvl w:val="2"/>
              <w:rPr>
                <w:rFonts w:ascii="Arial" w:hAnsi="Arial" w:cs="Arial"/>
                <w:b w:val="0"/>
                <w:bCs w:val="0"/>
                <w:sz w:val="20"/>
                <w:szCs w:val="20"/>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4A453CEC" w14:textId="77777777" w:rsidTr="004255D8">
        <w:tc>
          <w:tcPr>
            <w:tcW w:w="9016" w:type="dxa"/>
            <w:gridSpan w:val="3"/>
            <w:vAlign w:val="center"/>
          </w:tcPr>
          <w:p w14:paraId="2C8A21F3" w14:textId="65F468FB" w:rsidR="00DE1699" w:rsidRPr="00F702D4" w:rsidRDefault="00DE1699" w:rsidP="004255D8">
            <w:pPr>
              <w:pStyle w:val="Heading3"/>
              <w:spacing w:before="0" w:after="0"/>
              <w:outlineLvl w:val="2"/>
              <w:rPr>
                <w:rFonts w:ascii="Arial" w:hAnsi="Arial" w:cs="Arial"/>
                <w:b w:val="0"/>
                <w:bCs w:val="0"/>
                <w:sz w:val="20"/>
                <w:szCs w:val="20"/>
              </w:rPr>
            </w:pPr>
            <w:r w:rsidRPr="00A47FAC">
              <w:rPr>
                <w:rFonts w:ascii="Arial" w:hAnsi="Arial" w:cs="Arial"/>
                <w:b w:val="0"/>
                <w:bCs w:val="0"/>
                <w:sz w:val="20"/>
                <w:szCs w:val="20"/>
              </w:rPr>
              <w:t xml:space="preserve">Personal </w:t>
            </w:r>
            <w:r w:rsidR="00EB489D">
              <w:rPr>
                <w:rFonts w:ascii="Arial" w:hAnsi="Arial" w:cs="Arial"/>
                <w:b w:val="0"/>
                <w:bCs w:val="0"/>
                <w:sz w:val="20"/>
                <w:szCs w:val="20"/>
              </w:rPr>
              <w:t>p</w:t>
            </w:r>
            <w:r w:rsidRPr="00A47FAC">
              <w:rPr>
                <w:rFonts w:ascii="Arial" w:hAnsi="Arial" w:cs="Arial"/>
                <w:b w:val="0"/>
                <w:bCs w:val="0"/>
                <w:sz w:val="20"/>
                <w:szCs w:val="20"/>
              </w:rPr>
              <w:t xml:space="preserve">rotective </w:t>
            </w:r>
            <w:r w:rsidR="00EB489D">
              <w:rPr>
                <w:rFonts w:ascii="Arial" w:hAnsi="Arial" w:cs="Arial"/>
                <w:b w:val="0"/>
                <w:bCs w:val="0"/>
                <w:sz w:val="20"/>
                <w:szCs w:val="20"/>
              </w:rPr>
              <w:t>e</w:t>
            </w:r>
            <w:r w:rsidRPr="00A47FAC">
              <w:rPr>
                <w:rFonts w:ascii="Arial" w:hAnsi="Arial" w:cs="Arial"/>
                <w:b w:val="0"/>
                <w:bCs w:val="0"/>
                <w:sz w:val="20"/>
                <w:szCs w:val="20"/>
              </w:rPr>
              <w:t>quipment (PPE) including</w:t>
            </w:r>
            <w:r>
              <w:rPr>
                <w:rFonts w:ascii="Arial" w:hAnsi="Arial" w:cs="Arial"/>
                <w:b w:val="0"/>
                <w:bCs w:val="0"/>
                <w:sz w:val="20"/>
                <w:szCs w:val="20"/>
              </w:rPr>
              <w:t>:</w:t>
            </w:r>
          </w:p>
        </w:tc>
      </w:tr>
      <w:tr w:rsidR="00DE1699" w:rsidRPr="00F702D4" w14:paraId="2FA26D87" w14:textId="77777777" w:rsidTr="004255D8">
        <w:tc>
          <w:tcPr>
            <w:tcW w:w="4531" w:type="dxa"/>
            <w:vAlign w:val="center"/>
          </w:tcPr>
          <w:p w14:paraId="5D3EF4D0" w14:textId="77777777" w:rsidR="00DE1699" w:rsidRPr="00A47FAC" w:rsidRDefault="00DE1699" w:rsidP="004255D8">
            <w:pPr>
              <w:pStyle w:val="Heading3"/>
              <w:spacing w:before="0" w:after="0"/>
              <w:ind w:left="720"/>
              <w:outlineLvl w:val="2"/>
              <w:rPr>
                <w:rFonts w:ascii="Arial" w:hAnsi="Arial" w:cs="Arial"/>
                <w:b w:val="0"/>
                <w:bCs w:val="0"/>
                <w:sz w:val="20"/>
                <w:szCs w:val="20"/>
              </w:rPr>
            </w:pPr>
            <w:r>
              <w:rPr>
                <w:rFonts w:ascii="Arial" w:hAnsi="Arial" w:cs="Arial"/>
                <w:b w:val="0"/>
                <w:bCs w:val="0"/>
                <w:sz w:val="20"/>
                <w:szCs w:val="20"/>
              </w:rPr>
              <w:t>Gloves (various sizes)</w:t>
            </w:r>
          </w:p>
        </w:tc>
        <w:tc>
          <w:tcPr>
            <w:tcW w:w="1730" w:type="dxa"/>
            <w:vAlign w:val="center"/>
          </w:tcPr>
          <w:p w14:paraId="5342A98D" w14:textId="77777777" w:rsidR="00DE1699" w:rsidRDefault="00DE1699" w:rsidP="004255D8">
            <w:pPr>
              <w:pStyle w:val="Heading3"/>
              <w:spacing w:before="0" w:after="0" w:line="360" w:lineRule="auto"/>
              <w:jc w:val="center"/>
              <w:outlineLvl w:val="2"/>
              <w:rPr>
                <w:rFonts w:ascii="Arial" w:hAnsi="Arial" w:cs="Arial"/>
                <w:b w:val="0"/>
                <w:bCs w:val="0"/>
                <w:sz w:val="20"/>
                <w:szCs w:val="20"/>
              </w:rPr>
            </w:pPr>
            <w:r>
              <w:rPr>
                <w:rFonts w:ascii="Arial" w:hAnsi="Arial" w:cs="Arial"/>
                <w:b w:val="0"/>
                <w:bCs w:val="0"/>
                <w:sz w:val="20"/>
                <w:szCs w:val="20"/>
              </w:rPr>
              <w:t>5 pairs per participant</w:t>
            </w:r>
          </w:p>
        </w:tc>
        <w:tc>
          <w:tcPr>
            <w:tcW w:w="2755" w:type="dxa"/>
            <w:vAlign w:val="center"/>
          </w:tcPr>
          <w:p w14:paraId="3F6F65D5" w14:textId="77777777" w:rsidR="00DE1699" w:rsidRPr="00F702D4" w:rsidRDefault="00DE1699" w:rsidP="004255D8">
            <w:pPr>
              <w:pStyle w:val="Heading3"/>
              <w:spacing w:before="0" w:after="0"/>
              <w:jc w:val="center"/>
              <w:outlineLvl w:val="2"/>
              <w:rPr>
                <w:rFonts w:ascii="Hiragino Maru Gothic ProN W4" w:eastAsia="Hiragino Maru Gothic ProN W4" w:cs="Hiragino Maru Gothic ProN W4"/>
                <w:sz w:val="36"/>
                <w:szCs w:val="36"/>
                <w:lang w:val="en-GB"/>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03A5C39E" w14:textId="77777777" w:rsidTr="004255D8">
        <w:tc>
          <w:tcPr>
            <w:tcW w:w="4531" w:type="dxa"/>
            <w:vAlign w:val="center"/>
          </w:tcPr>
          <w:p w14:paraId="0550A305" w14:textId="77777777" w:rsidR="00DE1699" w:rsidRPr="00A47FAC" w:rsidRDefault="00DE1699" w:rsidP="004255D8">
            <w:pPr>
              <w:pStyle w:val="Heading3"/>
              <w:spacing w:before="0" w:after="0"/>
              <w:ind w:left="720"/>
              <w:outlineLvl w:val="2"/>
              <w:rPr>
                <w:rFonts w:ascii="Arial" w:hAnsi="Arial" w:cs="Arial"/>
                <w:b w:val="0"/>
                <w:bCs w:val="0"/>
                <w:sz w:val="20"/>
                <w:szCs w:val="20"/>
              </w:rPr>
            </w:pPr>
            <w:r>
              <w:rPr>
                <w:rFonts w:ascii="Arial" w:hAnsi="Arial" w:cs="Arial"/>
                <w:b w:val="0"/>
                <w:bCs w:val="0"/>
                <w:sz w:val="20"/>
                <w:szCs w:val="20"/>
              </w:rPr>
              <w:t>Gowns</w:t>
            </w:r>
          </w:p>
        </w:tc>
        <w:tc>
          <w:tcPr>
            <w:tcW w:w="1730" w:type="dxa"/>
            <w:vAlign w:val="center"/>
          </w:tcPr>
          <w:p w14:paraId="018ABB88" w14:textId="77777777" w:rsidR="00DE1699" w:rsidRDefault="00DE1699" w:rsidP="004255D8">
            <w:pPr>
              <w:pStyle w:val="Heading3"/>
              <w:spacing w:before="0" w:after="0" w:line="360" w:lineRule="auto"/>
              <w:jc w:val="center"/>
              <w:outlineLvl w:val="2"/>
              <w:rPr>
                <w:rFonts w:ascii="Arial" w:hAnsi="Arial" w:cs="Arial"/>
                <w:b w:val="0"/>
                <w:bCs w:val="0"/>
                <w:sz w:val="20"/>
                <w:szCs w:val="20"/>
              </w:rPr>
            </w:pPr>
            <w:r>
              <w:rPr>
                <w:rFonts w:ascii="Arial" w:hAnsi="Arial" w:cs="Arial"/>
                <w:b w:val="0"/>
                <w:bCs w:val="0"/>
                <w:sz w:val="20"/>
                <w:szCs w:val="20"/>
              </w:rPr>
              <w:t>1 per participant</w:t>
            </w:r>
          </w:p>
        </w:tc>
        <w:tc>
          <w:tcPr>
            <w:tcW w:w="2755" w:type="dxa"/>
            <w:vAlign w:val="center"/>
          </w:tcPr>
          <w:p w14:paraId="4248F32C" w14:textId="77777777" w:rsidR="00DE1699" w:rsidRPr="00F702D4" w:rsidRDefault="00DE1699" w:rsidP="004255D8">
            <w:pPr>
              <w:pStyle w:val="Heading3"/>
              <w:spacing w:before="0" w:after="0"/>
              <w:jc w:val="center"/>
              <w:outlineLvl w:val="2"/>
              <w:rPr>
                <w:rFonts w:ascii="Hiragino Maru Gothic ProN W4" w:eastAsia="Hiragino Maru Gothic ProN W4" w:cs="Hiragino Maru Gothic ProN W4"/>
                <w:sz w:val="36"/>
                <w:szCs w:val="36"/>
                <w:lang w:val="en-GB"/>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46F22C1E" w14:textId="77777777" w:rsidTr="004255D8">
        <w:tc>
          <w:tcPr>
            <w:tcW w:w="4531" w:type="dxa"/>
            <w:vAlign w:val="center"/>
          </w:tcPr>
          <w:p w14:paraId="094E412B" w14:textId="28880EC0" w:rsidR="00DE1699" w:rsidRDefault="00DE1699" w:rsidP="004255D8">
            <w:pPr>
              <w:pStyle w:val="Heading3"/>
              <w:spacing w:before="0" w:after="0"/>
              <w:ind w:left="720"/>
              <w:outlineLvl w:val="2"/>
              <w:rPr>
                <w:rFonts w:ascii="Arial" w:hAnsi="Arial" w:cs="Arial"/>
                <w:b w:val="0"/>
                <w:bCs w:val="0"/>
                <w:sz w:val="20"/>
                <w:szCs w:val="20"/>
              </w:rPr>
            </w:pPr>
            <w:r>
              <w:rPr>
                <w:rFonts w:ascii="Arial" w:hAnsi="Arial" w:cs="Arial"/>
                <w:b w:val="0"/>
                <w:bCs w:val="0"/>
                <w:sz w:val="20"/>
                <w:szCs w:val="20"/>
              </w:rPr>
              <w:t>E</w:t>
            </w:r>
            <w:r w:rsidRPr="00A47FAC">
              <w:rPr>
                <w:rFonts w:ascii="Arial" w:hAnsi="Arial" w:cs="Arial"/>
                <w:b w:val="0"/>
                <w:bCs w:val="0"/>
                <w:sz w:val="20"/>
                <w:szCs w:val="20"/>
              </w:rPr>
              <w:t>ye protection</w:t>
            </w:r>
            <w:r w:rsidR="003B4608">
              <w:rPr>
                <w:rFonts w:ascii="Arial" w:hAnsi="Arial" w:cs="Arial"/>
                <w:b w:val="0"/>
                <w:bCs w:val="0"/>
                <w:sz w:val="20"/>
                <w:szCs w:val="20"/>
              </w:rPr>
              <w:t>, goggles</w:t>
            </w:r>
            <w:r w:rsidR="00442AFD">
              <w:rPr>
                <w:rFonts w:ascii="Arial" w:hAnsi="Arial" w:cs="Arial"/>
                <w:b w:val="0"/>
                <w:bCs w:val="0"/>
                <w:sz w:val="20"/>
                <w:szCs w:val="20"/>
              </w:rPr>
              <w:t xml:space="preserve"> or face-shield</w:t>
            </w:r>
            <w:r w:rsidR="00893B65">
              <w:rPr>
                <w:rFonts w:ascii="Arial" w:hAnsi="Arial" w:cs="Arial"/>
                <w:b w:val="0"/>
                <w:bCs w:val="0"/>
                <w:sz w:val="20"/>
                <w:szCs w:val="20"/>
              </w:rPr>
              <w:t>s</w:t>
            </w:r>
          </w:p>
        </w:tc>
        <w:tc>
          <w:tcPr>
            <w:tcW w:w="1730" w:type="dxa"/>
            <w:vAlign w:val="center"/>
          </w:tcPr>
          <w:p w14:paraId="1A26CE03" w14:textId="77777777" w:rsidR="00DE1699" w:rsidRDefault="00DE1699" w:rsidP="004255D8">
            <w:pPr>
              <w:pStyle w:val="Heading3"/>
              <w:spacing w:before="0" w:after="0" w:line="360" w:lineRule="auto"/>
              <w:jc w:val="center"/>
              <w:outlineLvl w:val="2"/>
              <w:rPr>
                <w:rFonts w:ascii="Arial" w:hAnsi="Arial" w:cs="Arial"/>
                <w:b w:val="0"/>
                <w:bCs w:val="0"/>
                <w:sz w:val="20"/>
                <w:szCs w:val="20"/>
              </w:rPr>
            </w:pPr>
            <w:r>
              <w:rPr>
                <w:rFonts w:ascii="Arial" w:hAnsi="Arial" w:cs="Arial"/>
                <w:b w:val="0"/>
                <w:bCs w:val="0"/>
                <w:sz w:val="20"/>
                <w:szCs w:val="20"/>
              </w:rPr>
              <w:t>1 per participant</w:t>
            </w:r>
          </w:p>
        </w:tc>
        <w:tc>
          <w:tcPr>
            <w:tcW w:w="2755" w:type="dxa"/>
            <w:vAlign w:val="center"/>
          </w:tcPr>
          <w:p w14:paraId="5DBA1631" w14:textId="77777777" w:rsidR="00DE1699" w:rsidRPr="00F702D4" w:rsidRDefault="00DE1699" w:rsidP="004255D8">
            <w:pPr>
              <w:pStyle w:val="Heading3"/>
              <w:spacing w:before="0" w:after="0"/>
              <w:jc w:val="center"/>
              <w:outlineLvl w:val="2"/>
              <w:rPr>
                <w:rFonts w:ascii="Hiragino Maru Gothic ProN W4" w:eastAsia="Hiragino Maru Gothic ProN W4" w:cs="Hiragino Maru Gothic ProN W4"/>
                <w:sz w:val="36"/>
                <w:szCs w:val="36"/>
                <w:lang w:val="en-GB"/>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6C30A53E" w14:textId="77777777" w:rsidTr="004255D8">
        <w:tc>
          <w:tcPr>
            <w:tcW w:w="4531" w:type="dxa"/>
            <w:vAlign w:val="center"/>
          </w:tcPr>
          <w:p w14:paraId="53935E54" w14:textId="35D250FA" w:rsidR="00DE1699" w:rsidRPr="006F680A" w:rsidRDefault="00EF2ACF" w:rsidP="004255D8">
            <w:pPr>
              <w:pStyle w:val="Heading3"/>
              <w:spacing w:before="0" w:after="0"/>
              <w:ind w:left="720"/>
              <w:outlineLvl w:val="2"/>
              <w:rPr>
                <w:rFonts w:ascii="Arial" w:hAnsi="Arial" w:cs="Arial"/>
                <w:b w:val="0"/>
                <w:bCs w:val="0"/>
                <w:sz w:val="20"/>
                <w:szCs w:val="20"/>
              </w:rPr>
            </w:pPr>
            <w:r>
              <w:rPr>
                <w:rFonts w:ascii="Arial" w:hAnsi="Arial" w:cs="Arial"/>
                <w:b w:val="0"/>
                <w:sz w:val="20"/>
                <w:szCs w:val="20"/>
              </w:rPr>
              <w:t xml:space="preserve">Medical </w:t>
            </w:r>
            <w:r w:rsidR="00D648F3">
              <w:rPr>
                <w:rFonts w:ascii="Arial" w:hAnsi="Arial" w:cs="Arial"/>
                <w:b w:val="0"/>
                <w:sz w:val="20"/>
                <w:szCs w:val="20"/>
              </w:rPr>
              <w:t>mask</w:t>
            </w:r>
            <w:r w:rsidR="00E473AD">
              <w:rPr>
                <w:rFonts w:ascii="Arial" w:hAnsi="Arial" w:cs="Arial"/>
                <w:b w:val="0"/>
                <w:sz w:val="20"/>
                <w:szCs w:val="20"/>
              </w:rPr>
              <w:t>s</w:t>
            </w:r>
          </w:p>
        </w:tc>
        <w:tc>
          <w:tcPr>
            <w:tcW w:w="1730" w:type="dxa"/>
            <w:vAlign w:val="center"/>
          </w:tcPr>
          <w:p w14:paraId="579697C7" w14:textId="77777777" w:rsidR="00DE1699" w:rsidRDefault="00DE1699" w:rsidP="004255D8">
            <w:pPr>
              <w:pStyle w:val="Heading3"/>
              <w:spacing w:before="0" w:after="0" w:line="360" w:lineRule="auto"/>
              <w:jc w:val="center"/>
              <w:outlineLvl w:val="2"/>
              <w:rPr>
                <w:rFonts w:ascii="Arial" w:hAnsi="Arial" w:cs="Arial"/>
                <w:b w:val="0"/>
                <w:bCs w:val="0"/>
                <w:sz w:val="20"/>
                <w:szCs w:val="20"/>
              </w:rPr>
            </w:pPr>
            <w:r>
              <w:rPr>
                <w:rFonts w:ascii="Arial" w:hAnsi="Arial" w:cs="Arial"/>
                <w:b w:val="0"/>
                <w:bCs w:val="0"/>
                <w:sz w:val="20"/>
                <w:szCs w:val="20"/>
              </w:rPr>
              <w:t>1 per participant</w:t>
            </w:r>
          </w:p>
        </w:tc>
        <w:tc>
          <w:tcPr>
            <w:tcW w:w="2755" w:type="dxa"/>
            <w:vAlign w:val="center"/>
          </w:tcPr>
          <w:p w14:paraId="47499046" w14:textId="77777777" w:rsidR="00DE1699" w:rsidRPr="00F702D4" w:rsidRDefault="00DE1699" w:rsidP="004255D8">
            <w:pPr>
              <w:pStyle w:val="Heading3"/>
              <w:spacing w:before="0" w:after="0"/>
              <w:jc w:val="center"/>
              <w:outlineLvl w:val="2"/>
              <w:rPr>
                <w:rFonts w:ascii="Hiragino Maru Gothic ProN W4" w:eastAsia="Hiragino Maru Gothic ProN W4" w:cs="Hiragino Maru Gothic ProN W4"/>
                <w:sz w:val="36"/>
                <w:szCs w:val="36"/>
                <w:lang w:val="en-GB"/>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45C953F5" w14:textId="77777777" w:rsidTr="004255D8">
        <w:tc>
          <w:tcPr>
            <w:tcW w:w="4531" w:type="dxa"/>
            <w:vAlign w:val="center"/>
          </w:tcPr>
          <w:p w14:paraId="2140373B" w14:textId="4B954E07" w:rsidR="00DE1699" w:rsidRPr="00A47FAC" w:rsidRDefault="00DE1699" w:rsidP="004255D8">
            <w:pPr>
              <w:pStyle w:val="Heading3"/>
              <w:spacing w:before="0" w:after="0"/>
              <w:outlineLvl w:val="2"/>
              <w:rPr>
                <w:rFonts w:ascii="Arial" w:hAnsi="Arial" w:cs="Arial"/>
                <w:b w:val="0"/>
                <w:bCs w:val="0"/>
                <w:sz w:val="20"/>
                <w:szCs w:val="20"/>
              </w:rPr>
            </w:pPr>
            <w:r w:rsidRPr="00A47FAC">
              <w:rPr>
                <w:rFonts w:ascii="Arial" w:hAnsi="Arial" w:cs="Arial"/>
                <w:b w:val="0"/>
                <w:bCs w:val="0"/>
                <w:sz w:val="20"/>
                <w:szCs w:val="20"/>
              </w:rPr>
              <w:t>Pen</w:t>
            </w:r>
            <w:r w:rsidR="00893B65">
              <w:rPr>
                <w:rFonts w:ascii="Arial" w:hAnsi="Arial" w:cs="Arial"/>
                <w:b w:val="0"/>
                <w:bCs w:val="0"/>
                <w:sz w:val="20"/>
                <w:szCs w:val="20"/>
              </w:rPr>
              <w:t>s</w:t>
            </w:r>
            <w:r w:rsidRPr="00A47FAC">
              <w:rPr>
                <w:rFonts w:ascii="Arial" w:hAnsi="Arial" w:cs="Arial"/>
                <w:b w:val="0"/>
                <w:bCs w:val="0"/>
                <w:sz w:val="20"/>
                <w:szCs w:val="20"/>
              </w:rPr>
              <w:t xml:space="preserve"> for marking or labe</w:t>
            </w:r>
            <w:r w:rsidR="00650AE1">
              <w:rPr>
                <w:rFonts w:ascii="Arial" w:hAnsi="Arial" w:cs="Arial"/>
                <w:b w:val="0"/>
                <w:bCs w:val="0"/>
                <w:sz w:val="20"/>
                <w:szCs w:val="20"/>
              </w:rPr>
              <w:t>l</w:t>
            </w:r>
            <w:r w:rsidRPr="00A47FAC">
              <w:rPr>
                <w:rFonts w:ascii="Arial" w:hAnsi="Arial" w:cs="Arial"/>
                <w:b w:val="0"/>
                <w:bCs w:val="0"/>
                <w:sz w:val="20"/>
                <w:szCs w:val="20"/>
              </w:rPr>
              <w:t>ling</w:t>
            </w:r>
          </w:p>
        </w:tc>
        <w:tc>
          <w:tcPr>
            <w:tcW w:w="1730" w:type="dxa"/>
            <w:vAlign w:val="center"/>
          </w:tcPr>
          <w:p w14:paraId="3793A814" w14:textId="77777777" w:rsidR="00DE1699" w:rsidRPr="00F702D4" w:rsidRDefault="00DE1699" w:rsidP="004255D8">
            <w:pPr>
              <w:pStyle w:val="Heading3"/>
              <w:spacing w:before="0" w:after="0" w:line="360" w:lineRule="auto"/>
              <w:jc w:val="center"/>
              <w:outlineLvl w:val="2"/>
              <w:rPr>
                <w:rFonts w:ascii="Arial" w:hAnsi="Arial" w:cs="Arial"/>
                <w:b w:val="0"/>
                <w:bCs w:val="0"/>
                <w:sz w:val="20"/>
                <w:szCs w:val="20"/>
              </w:rPr>
            </w:pPr>
            <w:r>
              <w:rPr>
                <w:rFonts w:ascii="Arial" w:hAnsi="Arial" w:cs="Arial"/>
                <w:b w:val="0"/>
                <w:bCs w:val="0"/>
                <w:sz w:val="20"/>
                <w:szCs w:val="20"/>
              </w:rPr>
              <w:t>1 per participant</w:t>
            </w:r>
          </w:p>
        </w:tc>
        <w:tc>
          <w:tcPr>
            <w:tcW w:w="2755" w:type="dxa"/>
            <w:vAlign w:val="center"/>
          </w:tcPr>
          <w:p w14:paraId="36A3D258" w14:textId="77777777" w:rsidR="00DE1699" w:rsidRPr="00F702D4" w:rsidRDefault="00DE1699" w:rsidP="004255D8">
            <w:pPr>
              <w:pStyle w:val="Heading3"/>
              <w:spacing w:before="0" w:after="0"/>
              <w:jc w:val="center"/>
              <w:outlineLvl w:val="2"/>
              <w:rPr>
                <w:rFonts w:ascii="Arial" w:hAnsi="Arial" w:cs="Arial"/>
                <w:b w:val="0"/>
                <w:bCs w:val="0"/>
                <w:sz w:val="20"/>
                <w:szCs w:val="20"/>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32C5012F" w14:textId="77777777" w:rsidTr="004255D8">
        <w:tc>
          <w:tcPr>
            <w:tcW w:w="9016" w:type="dxa"/>
            <w:gridSpan w:val="3"/>
            <w:vAlign w:val="center"/>
          </w:tcPr>
          <w:p w14:paraId="57A6BD9C" w14:textId="1180D2CF" w:rsidR="00DE1699" w:rsidRPr="00F702D4" w:rsidRDefault="00DE1699" w:rsidP="004255D8">
            <w:pPr>
              <w:pStyle w:val="Heading3"/>
              <w:spacing w:before="0" w:after="0"/>
              <w:outlineLvl w:val="2"/>
              <w:rPr>
                <w:rFonts w:ascii="Arial" w:hAnsi="Arial" w:cs="Arial"/>
                <w:b w:val="0"/>
                <w:bCs w:val="0"/>
                <w:sz w:val="20"/>
                <w:szCs w:val="20"/>
              </w:rPr>
            </w:pPr>
            <w:r>
              <w:rPr>
                <w:rFonts w:ascii="Arial" w:hAnsi="Arial" w:cs="Arial"/>
                <w:b w:val="0"/>
                <w:bCs w:val="0"/>
                <w:sz w:val="20"/>
                <w:szCs w:val="20"/>
              </w:rPr>
              <w:t xml:space="preserve">Disinfectants </w:t>
            </w:r>
            <w:r w:rsidR="00EB489D">
              <w:rPr>
                <w:rFonts w:ascii="Arial" w:hAnsi="Arial" w:cs="Arial"/>
                <w:b w:val="0"/>
                <w:bCs w:val="0"/>
                <w:sz w:val="20"/>
                <w:szCs w:val="20"/>
              </w:rPr>
              <w:t>and</w:t>
            </w:r>
            <w:r>
              <w:rPr>
                <w:rFonts w:ascii="Arial" w:hAnsi="Arial" w:cs="Arial"/>
                <w:b w:val="0"/>
                <w:bCs w:val="0"/>
                <w:sz w:val="20"/>
                <w:szCs w:val="20"/>
              </w:rPr>
              <w:t xml:space="preserve"> handwash:</w:t>
            </w:r>
          </w:p>
        </w:tc>
      </w:tr>
      <w:tr w:rsidR="00DE1699" w:rsidRPr="00F702D4" w14:paraId="0548E7C6" w14:textId="77777777" w:rsidTr="004255D8">
        <w:tc>
          <w:tcPr>
            <w:tcW w:w="4531" w:type="dxa"/>
            <w:vAlign w:val="center"/>
          </w:tcPr>
          <w:p w14:paraId="4ACB370C" w14:textId="12EC01D6" w:rsidR="00DE1699" w:rsidRPr="00A47FAC" w:rsidRDefault="00DE1699" w:rsidP="004255D8">
            <w:pPr>
              <w:pStyle w:val="Heading3"/>
              <w:spacing w:before="0" w:after="0"/>
              <w:ind w:left="720"/>
              <w:outlineLvl w:val="2"/>
              <w:rPr>
                <w:rFonts w:ascii="Arial" w:hAnsi="Arial" w:cs="Arial"/>
                <w:b w:val="0"/>
                <w:bCs w:val="0"/>
                <w:sz w:val="20"/>
                <w:szCs w:val="20"/>
              </w:rPr>
            </w:pPr>
            <w:r>
              <w:rPr>
                <w:rFonts w:ascii="Arial" w:hAnsi="Arial" w:cs="Arial"/>
                <w:b w:val="0"/>
                <w:bCs w:val="0"/>
                <w:sz w:val="20"/>
                <w:szCs w:val="20"/>
              </w:rPr>
              <w:t>Household b</w:t>
            </w:r>
            <w:r w:rsidRPr="00A47FAC">
              <w:rPr>
                <w:rFonts w:ascii="Arial" w:hAnsi="Arial" w:cs="Arial"/>
                <w:b w:val="0"/>
                <w:bCs w:val="0"/>
                <w:sz w:val="20"/>
                <w:szCs w:val="20"/>
              </w:rPr>
              <w:t>leach</w:t>
            </w:r>
            <w:r w:rsidR="00B34E66">
              <w:rPr>
                <w:rFonts w:ascii="Arial" w:hAnsi="Arial" w:cs="Arial"/>
                <w:b w:val="0"/>
                <w:bCs w:val="0"/>
                <w:sz w:val="20"/>
                <w:szCs w:val="20"/>
              </w:rPr>
              <w:t xml:space="preserve"> (3</w:t>
            </w:r>
            <w:r w:rsidR="00732CBA">
              <w:rPr>
                <w:rFonts w:ascii="Arial" w:hAnsi="Arial" w:cs="Arial"/>
                <w:b w:val="0"/>
                <w:bCs w:val="0"/>
                <w:sz w:val="20"/>
                <w:szCs w:val="20"/>
              </w:rPr>
              <w:t>−</w:t>
            </w:r>
            <w:r w:rsidR="00B34E66">
              <w:rPr>
                <w:rFonts w:ascii="Arial" w:hAnsi="Arial" w:cs="Arial"/>
                <w:b w:val="0"/>
                <w:bCs w:val="0"/>
                <w:sz w:val="20"/>
                <w:szCs w:val="20"/>
              </w:rPr>
              <w:t>5%)</w:t>
            </w:r>
          </w:p>
        </w:tc>
        <w:tc>
          <w:tcPr>
            <w:tcW w:w="1730" w:type="dxa"/>
            <w:vAlign w:val="center"/>
          </w:tcPr>
          <w:p w14:paraId="710BB26E" w14:textId="14A727DB" w:rsidR="00DE1699" w:rsidRDefault="00DE1699" w:rsidP="004255D8">
            <w:pPr>
              <w:pStyle w:val="Heading3"/>
              <w:spacing w:before="0" w:after="0" w:line="360" w:lineRule="auto"/>
              <w:jc w:val="center"/>
              <w:outlineLvl w:val="2"/>
              <w:rPr>
                <w:rFonts w:ascii="Arial" w:hAnsi="Arial" w:cs="Arial"/>
                <w:b w:val="0"/>
                <w:bCs w:val="0"/>
                <w:sz w:val="20"/>
                <w:szCs w:val="20"/>
              </w:rPr>
            </w:pPr>
            <w:r>
              <w:rPr>
                <w:rFonts w:ascii="Arial" w:hAnsi="Arial" w:cs="Arial"/>
                <w:b w:val="0"/>
                <w:bCs w:val="0"/>
                <w:sz w:val="20"/>
                <w:szCs w:val="20"/>
              </w:rPr>
              <w:t>1 bottle (1</w:t>
            </w:r>
            <w:r w:rsidR="00E7290D">
              <w:rPr>
                <w:rFonts w:ascii="Arial" w:hAnsi="Arial" w:cs="Arial"/>
                <w:b w:val="0"/>
                <w:bCs w:val="0"/>
                <w:sz w:val="20"/>
                <w:szCs w:val="20"/>
              </w:rPr>
              <w:t xml:space="preserve"> </w:t>
            </w:r>
            <w:r>
              <w:rPr>
                <w:rFonts w:ascii="Arial" w:hAnsi="Arial" w:cs="Arial"/>
                <w:b w:val="0"/>
                <w:bCs w:val="0"/>
                <w:sz w:val="20"/>
                <w:szCs w:val="20"/>
              </w:rPr>
              <w:t>L)</w:t>
            </w:r>
          </w:p>
        </w:tc>
        <w:tc>
          <w:tcPr>
            <w:tcW w:w="2755" w:type="dxa"/>
            <w:vAlign w:val="center"/>
          </w:tcPr>
          <w:p w14:paraId="68C91574" w14:textId="77777777" w:rsidR="00DE1699" w:rsidRPr="00F702D4" w:rsidRDefault="00DE1699" w:rsidP="004255D8">
            <w:pPr>
              <w:pStyle w:val="Heading3"/>
              <w:spacing w:before="0" w:after="0"/>
              <w:jc w:val="center"/>
              <w:outlineLvl w:val="2"/>
              <w:rPr>
                <w:rFonts w:ascii="Hiragino Maru Gothic ProN W4" w:eastAsia="Hiragino Maru Gothic ProN W4" w:cs="Hiragino Maru Gothic ProN W4"/>
                <w:sz w:val="36"/>
                <w:szCs w:val="36"/>
                <w:lang w:val="en-GB"/>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2112D9C1" w14:textId="77777777" w:rsidTr="004255D8">
        <w:tc>
          <w:tcPr>
            <w:tcW w:w="4531" w:type="dxa"/>
            <w:vAlign w:val="center"/>
          </w:tcPr>
          <w:p w14:paraId="58F0483B" w14:textId="0D8D61B3" w:rsidR="00DE1699" w:rsidRPr="00A47FAC" w:rsidRDefault="00DE1699" w:rsidP="004255D8">
            <w:pPr>
              <w:pStyle w:val="Heading3"/>
              <w:spacing w:before="0" w:after="0"/>
              <w:ind w:left="720"/>
              <w:outlineLvl w:val="2"/>
              <w:rPr>
                <w:rFonts w:ascii="Arial" w:hAnsi="Arial" w:cs="Arial"/>
                <w:b w:val="0"/>
                <w:bCs w:val="0"/>
                <w:sz w:val="20"/>
                <w:szCs w:val="20"/>
              </w:rPr>
            </w:pPr>
            <w:r>
              <w:rPr>
                <w:rFonts w:ascii="Arial" w:hAnsi="Arial" w:cs="Arial"/>
                <w:b w:val="0"/>
                <w:bCs w:val="0"/>
                <w:sz w:val="20"/>
                <w:szCs w:val="20"/>
              </w:rPr>
              <w:t>E</w:t>
            </w:r>
            <w:r w:rsidRPr="00A47FAC">
              <w:rPr>
                <w:rFonts w:ascii="Arial" w:hAnsi="Arial" w:cs="Arial"/>
                <w:b w:val="0"/>
                <w:bCs w:val="0"/>
                <w:sz w:val="20"/>
                <w:szCs w:val="20"/>
              </w:rPr>
              <w:t xml:space="preserve">thanol </w:t>
            </w:r>
            <w:r w:rsidR="00B34E66">
              <w:rPr>
                <w:rFonts w:ascii="Arial" w:hAnsi="Arial" w:cs="Arial"/>
                <w:b w:val="0"/>
                <w:bCs w:val="0"/>
                <w:sz w:val="20"/>
                <w:szCs w:val="20"/>
              </w:rPr>
              <w:t>(70%)</w:t>
            </w:r>
          </w:p>
        </w:tc>
        <w:tc>
          <w:tcPr>
            <w:tcW w:w="1730" w:type="dxa"/>
            <w:vAlign w:val="center"/>
          </w:tcPr>
          <w:p w14:paraId="150FED35" w14:textId="6BB0C96F" w:rsidR="00DE1699" w:rsidRDefault="00DE1699" w:rsidP="004255D8">
            <w:pPr>
              <w:pStyle w:val="Heading3"/>
              <w:spacing w:before="0" w:after="0" w:line="360" w:lineRule="auto"/>
              <w:jc w:val="center"/>
              <w:outlineLvl w:val="2"/>
              <w:rPr>
                <w:rFonts w:ascii="Arial" w:hAnsi="Arial" w:cs="Arial"/>
                <w:b w:val="0"/>
                <w:bCs w:val="0"/>
                <w:sz w:val="20"/>
                <w:szCs w:val="20"/>
              </w:rPr>
            </w:pPr>
            <w:r>
              <w:rPr>
                <w:rFonts w:ascii="Arial" w:hAnsi="Arial" w:cs="Arial"/>
                <w:b w:val="0"/>
                <w:bCs w:val="0"/>
                <w:sz w:val="20"/>
                <w:szCs w:val="20"/>
              </w:rPr>
              <w:t>1 bottle (1</w:t>
            </w:r>
            <w:r w:rsidR="00E7290D">
              <w:rPr>
                <w:rFonts w:ascii="Arial" w:hAnsi="Arial" w:cs="Arial"/>
                <w:b w:val="0"/>
                <w:bCs w:val="0"/>
                <w:sz w:val="20"/>
                <w:szCs w:val="20"/>
              </w:rPr>
              <w:t xml:space="preserve"> </w:t>
            </w:r>
            <w:r>
              <w:rPr>
                <w:rFonts w:ascii="Arial" w:hAnsi="Arial" w:cs="Arial"/>
                <w:b w:val="0"/>
                <w:bCs w:val="0"/>
                <w:sz w:val="20"/>
                <w:szCs w:val="20"/>
              </w:rPr>
              <w:t>L)</w:t>
            </w:r>
          </w:p>
        </w:tc>
        <w:tc>
          <w:tcPr>
            <w:tcW w:w="2755" w:type="dxa"/>
            <w:vAlign w:val="center"/>
          </w:tcPr>
          <w:p w14:paraId="1F0BC1B4" w14:textId="77777777" w:rsidR="00DE1699" w:rsidRPr="00F702D4" w:rsidRDefault="00DE1699" w:rsidP="004255D8">
            <w:pPr>
              <w:pStyle w:val="Heading3"/>
              <w:spacing w:before="0" w:after="0"/>
              <w:jc w:val="center"/>
              <w:outlineLvl w:val="2"/>
              <w:rPr>
                <w:rFonts w:ascii="Hiragino Maru Gothic ProN W4" w:eastAsia="Hiragino Maru Gothic ProN W4" w:cs="Hiragino Maru Gothic ProN W4"/>
                <w:sz w:val="36"/>
                <w:szCs w:val="36"/>
                <w:lang w:val="en-GB"/>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27D8A91D" w14:textId="77777777" w:rsidTr="004255D8">
        <w:tc>
          <w:tcPr>
            <w:tcW w:w="4531" w:type="dxa"/>
            <w:vAlign w:val="center"/>
          </w:tcPr>
          <w:p w14:paraId="6B387FE7" w14:textId="17ACFCD7" w:rsidR="00DE1699" w:rsidRPr="00A47FAC" w:rsidRDefault="00B34E66" w:rsidP="004255D8">
            <w:pPr>
              <w:pStyle w:val="Heading3"/>
              <w:spacing w:before="0" w:after="0"/>
              <w:ind w:left="720"/>
              <w:outlineLvl w:val="2"/>
              <w:rPr>
                <w:rFonts w:ascii="Arial" w:hAnsi="Arial" w:cs="Arial"/>
                <w:b w:val="0"/>
                <w:bCs w:val="0"/>
                <w:sz w:val="20"/>
                <w:szCs w:val="20"/>
              </w:rPr>
            </w:pPr>
            <w:r w:rsidRPr="00B34E66">
              <w:rPr>
                <w:rFonts w:ascii="Arial" w:hAnsi="Arial" w:cs="Arial"/>
                <w:b w:val="0"/>
                <w:bCs w:val="0"/>
                <w:sz w:val="20"/>
                <w:szCs w:val="20"/>
              </w:rPr>
              <w:t>Soap for hand</w:t>
            </w:r>
            <w:r w:rsidR="00893B65">
              <w:rPr>
                <w:rFonts w:ascii="Arial" w:hAnsi="Arial" w:cs="Arial"/>
                <w:b w:val="0"/>
                <w:bCs w:val="0"/>
                <w:sz w:val="20"/>
                <w:szCs w:val="20"/>
              </w:rPr>
              <w:t>-</w:t>
            </w:r>
            <w:r w:rsidRPr="00B34E66">
              <w:rPr>
                <w:rFonts w:ascii="Arial" w:hAnsi="Arial" w:cs="Arial"/>
                <w:b w:val="0"/>
                <w:bCs w:val="0"/>
                <w:sz w:val="20"/>
                <w:szCs w:val="20"/>
              </w:rPr>
              <w:t>washing or alcohol-based hand</w:t>
            </w:r>
            <w:r w:rsidR="00893B65">
              <w:rPr>
                <w:rFonts w:ascii="Arial" w:hAnsi="Arial" w:cs="Arial"/>
                <w:b w:val="0"/>
                <w:bCs w:val="0"/>
                <w:sz w:val="20"/>
                <w:szCs w:val="20"/>
              </w:rPr>
              <w:t xml:space="preserve"> </w:t>
            </w:r>
            <w:r w:rsidRPr="00B34E66">
              <w:rPr>
                <w:rFonts w:ascii="Arial" w:hAnsi="Arial" w:cs="Arial"/>
                <w:b w:val="0"/>
                <w:bCs w:val="0"/>
                <w:sz w:val="20"/>
                <w:szCs w:val="20"/>
              </w:rPr>
              <w:t>gel</w:t>
            </w:r>
          </w:p>
        </w:tc>
        <w:tc>
          <w:tcPr>
            <w:tcW w:w="1730" w:type="dxa"/>
            <w:vAlign w:val="center"/>
          </w:tcPr>
          <w:p w14:paraId="718FA2FF" w14:textId="782C8F19" w:rsidR="00DE1699" w:rsidRDefault="00DE1699" w:rsidP="004255D8">
            <w:pPr>
              <w:pStyle w:val="Heading3"/>
              <w:spacing w:before="0" w:after="0" w:line="360" w:lineRule="auto"/>
              <w:jc w:val="center"/>
              <w:outlineLvl w:val="2"/>
              <w:rPr>
                <w:rFonts w:ascii="Arial" w:hAnsi="Arial" w:cs="Arial"/>
                <w:b w:val="0"/>
                <w:bCs w:val="0"/>
                <w:sz w:val="20"/>
                <w:szCs w:val="20"/>
              </w:rPr>
            </w:pPr>
            <w:r>
              <w:rPr>
                <w:rFonts w:ascii="Arial" w:hAnsi="Arial" w:cs="Arial"/>
                <w:b w:val="0"/>
                <w:bCs w:val="0"/>
                <w:sz w:val="20"/>
                <w:szCs w:val="20"/>
              </w:rPr>
              <w:t>1 bottle (500</w:t>
            </w:r>
            <w:r w:rsidR="00E7290D">
              <w:rPr>
                <w:rFonts w:ascii="Arial" w:hAnsi="Arial" w:cs="Arial"/>
                <w:b w:val="0"/>
                <w:bCs w:val="0"/>
                <w:sz w:val="20"/>
                <w:szCs w:val="20"/>
              </w:rPr>
              <w:t xml:space="preserve"> </w:t>
            </w:r>
            <w:r>
              <w:rPr>
                <w:rFonts w:ascii="Arial" w:hAnsi="Arial" w:cs="Arial"/>
                <w:b w:val="0"/>
                <w:bCs w:val="0"/>
                <w:sz w:val="20"/>
                <w:szCs w:val="20"/>
              </w:rPr>
              <w:t>mL)</w:t>
            </w:r>
          </w:p>
        </w:tc>
        <w:tc>
          <w:tcPr>
            <w:tcW w:w="2755" w:type="dxa"/>
            <w:vAlign w:val="center"/>
          </w:tcPr>
          <w:p w14:paraId="2E6D0800" w14:textId="77777777" w:rsidR="00DE1699" w:rsidRPr="00F702D4" w:rsidRDefault="00DE1699" w:rsidP="004255D8">
            <w:pPr>
              <w:pStyle w:val="Heading3"/>
              <w:spacing w:before="0" w:after="0"/>
              <w:jc w:val="center"/>
              <w:outlineLvl w:val="2"/>
              <w:rPr>
                <w:rFonts w:ascii="Hiragino Maru Gothic ProN W4" w:eastAsia="Hiragino Maru Gothic ProN W4" w:cs="Hiragino Maru Gothic ProN W4"/>
                <w:sz w:val="36"/>
                <w:szCs w:val="36"/>
                <w:lang w:val="en-GB"/>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21527075" w14:textId="77777777" w:rsidTr="004255D8">
        <w:tc>
          <w:tcPr>
            <w:tcW w:w="4531" w:type="dxa"/>
            <w:vAlign w:val="center"/>
          </w:tcPr>
          <w:p w14:paraId="3DDC9175" w14:textId="4D58055A" w:rsidR="00DE1699" w:rsidRPr="00A47FAC" w:rsidRDefault="00DE1699" w:rsidP="004255D8">
            <w:pPr>
              <w:pStyle w:val="Heading3"/>
              <w:spacing w:before="0" w:after="0"/>
              <w:ind w:left="720"/>
              <w:outlineLvl w:val="2"/>
              <w:rPr>
                <w:rFonts w:ascii="Arial" w:hAnsi="Arial" w:cs="Arial"/>
                <w:b w:val="0"/>
                <w:bCs w:val="0"/>
                <w:sz w:val="20"/>
                <w:szCs w:val="20"/>
              </w:rPr>
            </w:pPr>
            <w:r>
              <w:rPr>
                <w:rFonts w:ascii="Arial" w:hAnsi="Arial" w:cs="Arial"/>
                <w:b w:val="0"/>
                <w:bCs w:val="0"/>
                <w:sz w:val="20"/>
                <w:szCs w:val="20"/>
              </w:rPr>
              <w:t>P</w:t>
            </w:r>
            <w:r w:rsidRPr="00A47FAC">
              <w:rPr>
                <w:rFonts w:ascii="Arial" w:hAnsi="Arial" w:cs="Arial"/>
                <w:b w:val="0"/>
                <w:bCs w:val="0"/>
                <w:sz w:val="20"/>
                <w:szCs w:val="20"/>
              </w:rPr>
              <w:t>aper towels to clean the workstation</w:t>
            </w:r>
            <w:r>
              <w:rPr>
                <w:rFonts w:ascii="Arial" w:hAnsi="Arial" w:cs="Arial"/>
                <w:b w:val="0"/>
                <w:bCs w:val="0"/>
                <w:sz w:val="20"/>
                <w:szCs w:val="20"/>
              </w:rPr>
              <w:t xml:space="preserve"> </w:t>
            </w:r>
            <w:r w:rsidR="00E170FB">
              <w:rPr>
                <w:rFonts w:ascii="Arial" w:hAnsi="Arial" w:cs="Arial"/>
                <w:b w:val="0"/>
                <w:bCs w:val="0"/>
                <w:sz w:val="20"/>
                <w:szCs w:val="20"/>
              </w:rPr>
              <w:t>and</w:t>
            </w:r>
            <w:r>
              <w:rPr>
                <w:rFonts w:ascii="Arial" w:hAnsi="Arial" w:cs="Arial"/>
                <w:b w:val="0"/>
                <w:bCs w:val="0"/>
                <w:sz w:val="20"/>
                <w:szCs w:val="20"/>
              </w:rPr>
              <w:t xml:space="preserve"> hands</w:t>
            </w:r>
          </w:p>
        </w:tc>
        <w:tc>
          <w:tcPr>
            <w:tcW w:w="1730" w:type="dxa"/>
            <w:vAlign w:val="center"/>
          </w:tcPr>
          <w:p w14:paraId="51C4F9C3" w14:textId="77777777" w:rsidR="00DE1699" w:rsidRDefault="00DE1699" w:rsidP="004255D8">
            <w:pPr>
              <w:pStyle w:val="Heading3"/>
              <w:spacing w:before="0" w:after="0" w:line="360" w:lineRule="auto"/>
              <w:jc w:val="center"/>
              <w:outlineLvl w:val="2"/>
              <w:rPr>
                <w:rFonts w:ascii="Arial" w:hAnsi="Arial" w:cs="Arial"/>
                <w:b w:val="0"/>
                <w:bCs w:val="0"/>
                <w:sz w:val="20"/>
                <w:szCs w:val="20"/>
              </w:rPr>
            </w:pPr>
            <w:r>
              <w:rPr>
                <w:rFonts w:ascii="Arial" w:hAnsi="Arial" w:cs="Arial"/>
                <w:b w:val="0"/>
                <w:bCs w:val="0"/>
                <w:sz w:val="20"/>
                <w:szCs w:val="20"/>
              </w:rPr>
              <w:t>1 roll</w:t>
            </w:r>
          </w:p>
        </w:tc>
        <w:tc>
          <w:tcPr>
            <w:tcW w:w="2755" w:type="dxa"/>
            <w:vAlign w:val="center"/>
          </w:tcPr>
          <w:p w14:paraId="0CAE99E4" w14:textId="77777777" w:rsidR="00DE1699" w:rsidRPr="00F702D4" w:rsidRDefault="00DE1699" w:rsidP="004255D8">
            <w:pPr>
              <w:pStyle w:val="Heading3"/>
              <w:spacing w:before="0" w:after="0"/>
              <w:jc w:val="center"/>
              <w:outlineLvl w:val="2"/>
              <w:rPr>
                <w:rFonts w:ascii="Hiragino Maru Gothic ProN W4" w:eastAsia="Hiragino Maru Gothic ProN W4" w:cs="Hiragino Maru Gothic ProN W4"/>
                <w:sz w:val="36"/>
                <w:szCs w:val="36"/>
                <w:lang w:val="en-GB"/>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65EBBB39" w14:textId="77777777" w:rsidTr="004255D8">
        <w:tc>
          <w:tcPr>
            <w:tcW w:w="4531" w:type="dxa"/>
            <w:vAlign w:val="center"/>
          </w:tcPr>
          <w:p w14:paraId="72B10DEB" w14:textId="164D2E83" w:rsidR="00DE1699" w:rsidRPr="00A47FAC" w:rsidRDefault="00787A59" w:rsidP="004255D8">
            <w:pPr>
              <w:pStyle w:val="Heading3"/>
              <w:spacing w:before="0" w:after="0"/>
              <w:outlineLvl w:val="2"/>
              <w:rPr>
                <w:rFonts w:ascii="Arial" w:hAnsi="Arial" w:cs="Arial"/>
                <w:b w:val="0"/>
                <w:bCs w:val="0"/>
                <w:sz w:val="20"/>
                <w:szCs w:val="20"/>
              </w:rPr>
            </w:pPr>
            <w:r w:rsidRPr="00787A59">
              <w:rPr>
                <w:rFonts w:ascii="Arial" w:hAnsi="Arial" w:cs="Arial"/>
                <w:b w:val="0"/>
                <w:bCs w:val="0"/>
                <w:sz w:val="20"/>
                <w:szCs w:val="20"/>
              </w:rPr>
              <w:t xml:space="preserve">SARS-CoV-2 Antigen </w:t>
            </w:r>
            <w:r w:rsidR="00DE1699">
              <w:rPr>
                <w:rFonts w:ascii="Arial" w:hAnsi="Arial" w:cs="Arial"/>
                <w:b w:val="0"/>
                <w:bCs w:val="0"/>
                <w:sz w:val="20"/>
                <w:szCs w:val="20"/>
              </w:rPr>
              <w:t>RDT</w:t>
            </w:r>
            <w:r w:rsidR="00893B65">
              <w:rPr>
                <w:rFonts w:ascii="Arial" w:hAnsi="Arial" w:cs="Arial"/>
                <w:b w:val="0"/>
                <w:bCs w:val="0"/>
                <w:sz w:val="20"/>
                <w:szCs w:val="20"/>
              </w:rPr>
              <w:t>s</w:t>
            </w:r>
          </w:p>
        </w:tc>
        <w:tc>
          <w:tcPr>
            <w:tcW w:w="1730" w:type="dxa"/>
            <w:vAlign w:val="center"/>
          </w:tcPr>
          <w:p w14:paraId="0D6FF346" w14:textId="77777777" w:rsidR="00DE1699" w:rsidRPr="00CF6BAF" w:rsidRDefault="00DE1699" w:rsidP="004255D8">
            <w:pPr>
              <w:pStyle w:val="Heading3"/>
              <w:spacing w:before="0" w:after="0" w:line="360" w:lineRule="auto"/>
              <w:jc w:val="center"/>
              <w:outlineLvl w:val="2"/>
              <w:rPr>
                <w:rFonts w:ascii="Arial" w:hAnsi="Arial" w:cs="Arial"/>
                <w:b w:val="0"/>
                <w:bCs w:val="0"/>
                <w:sz w:val="20"/>
                <w:szCs w:val="20"/>
                <w:vertAlign w:val="superscript"/>
              </w:rPr>
            </w:pPr>
            <w:r>
              <w:rPr>
                <w:rFonts w:ascii="Arial" w:hAnsi="Arial" w:cs="Arial"/>
                <w:b w:val="0"/>
                <w:bCs w:val="0"/>
                <w:sz w:val="20"/>
                <w:szCs w:val="20"/>
              </w:rPr>
              <w:t>5 per participant</w:t>
            </w:r>
            <w:r>
              <w:rPr>
                <w:rFonts w:ascii="Arial" w:hAnsi="Arial" w:cs="Arial"/>
                <w:b w:val="0"/>
                <w:bCs w:val="0"/>
                <w:sz w:val="20"/>
                <w:szCs w:val="20"/>
                <w:vertAlign w:val="superscript"/>
              </w:rPr>
              <w:t>1</w:t>
            </w:r>
          </w:p>
        </w:tc>
        <w:tc>
          <w:tcPr>
            <w:tcW w:w="2755" w:type="dxa"/>
            <w:vAlign w:val="center"/>
          </w:tcPr>
          <w:p w14:paraId="1AD4847F" w14:textId="77777777" w:rsidR="00DE1699" w:rsidRPr="00F702D4" w:rsidRDefault="00DE1699" w:rsidP="004255D8">
            <w:pPr>
              <w:pStyle w:val="Heading3"/>
              <w:spacing w:before="0" w:after="0"/>
              <w:jc w:val="center"/>
              <w:outlineLvl w:val="2"/>
              <w:rPr>
                <w:rFonts w:ascii="Arial" w:hAnsi="Arial" w:cs="Arial"/>
                <w:b w:val="0"/>
                <w:bCs w:val="0"/>
                <w:sz w:val="20"/>
                <w:szCs w:val="20"/>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26E93F12" w14:textId="77777777" w:rsidTr="004255D8">
        <w:tc>
          <w:tcPr>
            <w:tcW w:w="4531" w:type="dxa"/>
            <w:vAlign w:val="center"/>
          </w:tcPr>
          <w:p w14:paraId="1F7A77AA" w14:textId="77777777" w:rsidR="00DE1699" w:rsidRPr="00A47FAC" w:rsidRDefault="00DE1699" w:rsidP="004255D8">
            <w:pPr>
              <w:pStyle w:val="Heading3"/>
              <w:spacing w:before="0" w:after="0"/>
              <w:outlineLvl w:val="2"/>
              <w:rPr>
                <w:rFonts w:ascii="Arial" w:hAnsi="Arial" w:cs="Arial"/>
                <w:b w:val="0"/>
                <w:bCs w:val="0"/>
                <w:sz w:val="20"/>
                <w:szCs w:val="20"/>
              </w:rPr>
            </w:pPr>
            <w:r w:rsidRPr="00A47FAC">
              <w:rPr>
                <w:rFonts w:ascii="Arial" w:hAnsi="Arial" w:cs="Arial"/>
                <w:b w:val="0"/>
                <w:bCs w:val="0"/>
                <w:sz w:val="20"/>
                <w:szCs w:val="20"/>
              </w:rPr>
              <w:lastRenderedPageBreak/>
              <w:t>Leak-proof biohazard bags for containing or moving biohazard waste</w:t>
            </w:r>
          </w:p>
        </w:tc>
        <w:tc>
          <w:tcPr>
            <w:tcW w:w="1730" w:type="dxa"/>
            <w:vAlign w:val="center"/>
          </w:tcPr>
          <w:p w14:paraId="384D7532" w14:textId="77777777" w:rsidR="00DE1699" w:rsidRPr="00CF6BAF" w:rsidRDefault="00DE1699" w:rsidP="004255D8">
            <w:pPr>
              <w:pStyle w:val="Heading3"/>
              <w:spacing w:before="0" w:after="0"/>
              <w:jc w:val="center"/>
              <w:outlineLvl w:val="2"/>
              <w:rPr>
                <w:rFonts w:ascii="Arial" w:hAnsi="Arial" w:cs="Arial"/>
                <w:b w:val="0"/>
                <w:bCs w:val="0"/>
                <w:sz w:val="20"/>
                <w:szCs w:val="20"/>
              </w:rPr>
            </w:pPr>
            <w:r w:rsidRPr="00CF6BAF">
              <w:rPr>
                <w:rFonts w:ascii="Arial" w:hAnsi="Arial" w:cs="Arial"/>
                <w:b w:val="0"/>
                <w:bCs w:val="0"/>
                <w:sz w:val="20"/>
                <w:szCs w:val="20"/>
              </w:rPr>
              <w:t>1 per 5 participants</w:t>
            </w:r>
          </w:p>
        </w:tc>
        <w:tc>
          <w:tcPr>
            <w:tcW w:w="2755" w:type="dxa"/>
            <w:vAlign w:val="center"/>
          </w:tcPr>
          <w:p w14:paraId="0E95E119" w14:textId="77777777" w:rsidR="00DE1699" w:rsidRPr="00F702D4" w:rsidRDefault="00DE1699" w:rsidP="004255D8">
            <w:pPr>
              <w:pStyle w:val="Heading3"/>
              <w:spacing w:before="0" w:after="0"/>
              <w:jc w:val="center"/>
              <w:outlineLvl w:val="2"/>
              <w:rPr>
                <w:rFonts w:ascii="Arial" w:hAnsi="Arial" w:cs="Arial"/>
                <w:b w:val="0"/>
                <w:bCs w:val="0"/>
                <w:sz w:val="20"/>
                <w:szCs w:val="20"/>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3444D0E7" w14:textId="77777777" w:rsidTr="004255D8">
        <w:tc>
          <w:tcPr>
            <w:tcW w:w="4531" w:type="dxa"/>
            <w:vAlign w:val="center"/>
          </w:tcPr>
          <w:p w14:paraId="5D2557D9" w14:textId="77777777" w:rsidR="00DE1699" w:rsidRPr="00A47FAC" w:rsidRDefault="00DE1699" w:rsidP="004255D8">
            <w:pPr>
              <w:pStyle w:val="Heading3"/>
              <w:spacing w:before="0" w:after="0"/>
              <w:outlineLvl w:val="2"/>
              <w:rPr>
                <w:rFonts w:ascii="Arial" w:hAnsi="Arial" w:cs="Arial"/>
                <w:b w:val="0"/>
                <w:bCs w:val="0"/>
                <w:sz w:val="20"/>
                <w:szCs w:val="20"/>
              </w:rPr>
            </w:pPr>
            <w:r w:rsidRPr="00A47FAC">
              <w:rPr>
                <w:rFonts w:ascii="Arial" w:hAnsi="Arial" w:cs="Arial"/>
                <w:b w:val="0"/>
                <w:bCs w:val="0"/>
                <w:sz w:val="20"/>
                <w:szCs w:val="20"/>
              </w:rPr>
              <w:t xml:space="preserve">Waste bins for biohazard bags  </w:t>
            </w:r>
          </w:p>
        </w:tc>
        <w:tc>
          <w:tcPr>
            <w:tcW w:w="1730" w:type="dxa"/>
            <w:vAlign w:val="center"/>
          </w:tcPr>
          <w:p w14:paraId="7CA81684" w14:textId="77777777" w:rsidR="00DE1699" w:rsidRPr="00CF6BAF" w:rsidRDefault="00DE1699" w:rsidP="004255D8">
            <w:pPr>
              <w:pStyle w:val="Heading3"/>
              <w:spacing w:before="0" w:after="0"/>
              <w:jc w:val="center"/>
              <w:outlineLvl w:val="2"/>
              <w:rPr>
                <w:rFonts w:ascii="Arial" w:hAnsi="Arial" w:cs="Arial"/>
                <w:b w:val="0"/>
                <w:bCs w:val="0"/>
                <w:sz w:val="20"/>
                <w:szCs w:val="20"/>
              </w:rPr>
            </w:pPr>
            <w:r w:rsidRPr="00CF6BAF">
              <w:rPr>
                <w:rFonts w:ascii="Arial" w:hAnsi="Arial" w:cs="Arial"/>
                <w:b w:val="0"/>
                <w:bCs w:val="0"/>
                <w:sz w:val="20"/>
                <w:szCs w:val="20"/>
              </w:rPr>
              <w:t>1 per 5 participants</w:t>
            </w:r>
          </w:p>
        </w:tc>
        <w:tc>
          <w:tcPr>
            <w:tcW w:w="2755" w:type="dxa"/>
            <w:vAlign w:val="center"/>
          </w:tcPr>
          <w:p w14:paraId="5774BB5D" w14:textId="77777777" w:rsidR="00DE1699" w:rsidRPr="00F702D4" w:rsidRDefault="00DE1699" w:rsidP="004255D8">
            <w:pPr>
              <w:pStyle w:val="Heading3"/>
              <w:spacing w:before="0" w:after="0"/>
              <w:jc w:val="center"/>
              <w:outlineLvl w:val="2"/>
              <w:rPr>
                <w:rFonts w:ascii="Arial" w:hAnsi="Arial" w:cs="Arial"/>
                <w:b w:val="0"/>
                <w:bCs w:val="0"/>
                <w:sz w:val="20"/>
                <w:szCs w:val="20"/>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3A47FCE1" w14:textId="77777777" w:rsidTr="004255D8">
        <w:tc>
          <w:tcPr>
            <w:tcW w:w="4531" w:type="dxa"/>
            <w:vAlign w:val="center"/>
          </w:tcPr>
          <w:p w14:paraId="4F0EF9E5" w14:textId="6DB9C5F4" w:rsidR="00DE1699" w:rsidRPr="00A47FAC" w:rsidRDefault="0020012B" w:rsidP="004255D8">
            <w:pPr>
              <w:rPr>
                <w:rFonts w:ascii="Arial" w:hAnsi="Arial" w:cs="Arial"/>
              </w:rPr>
            </w:pPr>
            <w:r>
              <w:rPr>
                <w:rFonts w:ascii="Arial" w:hAnsi="Arial" w:cs="Arial"/>
              </w:rPr>
              <w:t>S</w:t>
            </w:r>
            <w:r w:rsidR="00DE1699" w:rsidRPr="00A47FAC">
              <w:rPr>
                <w:rFonts w:ascii="Arial" w:hAnsi="Arial" w:cs="Arial"/>
              </w:rPr>
              <w:t>pray bottles</w:t>
            </w:r>
            <w:r w:rsidR="008D73E0">
              <w:rPr>
                <w:rFonts w:ascii="Arial" w:hAnsi="Arial" w:cs="Arial"/>
              </w:rPr>
              <w:t xml:space="preserve"> </w:t>
            </w:r>
            <w:r w:rsidR="008D73E0" w:rsidRPr="008D73E0">
              <w:rPr>
                <w:rFonts w:ascii="Arial" w:hAnsi="Arial" w:cs="Arial"/>
              </w:rPr>
              <w:t xml:space="preserve">(two for bleach working solutions of 0.1% and </w:t>
            </w:r>
            <w:ins w:id="0" w:author="BARNADAS, Céline" w:date="2022-07-18T23:19:00Z">
              <w:r w:rsidR="00631762">
                <w:rPr>
                  <w:rFonts w:ascii="Arial" w:hAnsi="Arial" w:cs="Arial"/>
                </w:rPr>
                <w:t>0.5</w:t>
              </w:r>
            </w:ins>
            <w:del w:id="1" w:author="BARNADAS, Céline" w:date="2022-07-18T23:19:00Z">
              <w:r w:rsidR="008D73E0" w:rsidRPr="008D73E0" w:rsidDel="00631762">
                <w:rPr>
                  <w:rFonts w:ascii="Arial" w:hAnsi="Arial" w:cs="Arial"/>
                </w:rPr>
                <w:delText>1</w:delText>
              </w:r>
            </w:del>
            <w:r w:rsidR="008D73E0" w:rsidRPr="008D73E0">
              <w:rPr>
                <w:rFonts w:ascii="Arial" w:hAnsi="Arial" w:cs="Arial"/>
              </w:rPr>
              <w:t>%, one for ethanol)</w:t>
            </w:r>
          </w:p>
        </w:tc>
        <w:tc>
          <w:tcPr>
            <w:tcW w:w="1730" w:type="dxa"/>
            <w:vAlign w:val="center"/>
          </w:tcPr>
          <w:p w14:paraId="0C95A714" w14:textId="38712B5F" w:rsidR="00DE1699" w:rsidRPr="00CF6BAF" w:rsidRDefault="0020012B" w:rsidP="004255D8">
            <w:pPr>
              <w:pStyle w:val="Heading3"/>
              <w:spacing w:before="0" w:after="0"/>
              <w:jc w:val="center"/>
              <w:outlineLvl w:val="2"/>
              <w:rPr>
                <w:rFonts w:ascii="Arial" w:hAnsi="Arial" w:cs="Arial"/>
                <w:b w:val="0"/>
                <w:bCs w:val="0"/>
                <w:sz w:val="20"/>
                <w:szCs w:val="20"/>
              </w:rPr>
            </w:pPr>
            <w:r>
              <w:rPr>
                <w:rFonts w:ascii="Arial" w:hAnsi="Arial" w:cs="Arial"/>
                <w:b w:val="0"/>
                <w:bCs w:val="0"/>
                <w:sz w:val="20"/>
                <w:szCs w:val="20"/>
              </w:rPr>
              <w:t>3</w:t>
            </w:r>
          </w:p>
        </w:tc>
        <w:tc>
          <w:tcPr>
            <w:tcW w:w="2755" w:type="dxa"/>
            <w:vAlign w:val="center"/>
          </w:tcPr>
          <w:p w14:paraId="6437586B" w14:textId="77777777" w:rsidR="00DE1699" w:rsidRPr="00F702D4" w:rsidRDefault="00DE1699" w:rsidP="004255D8">
            <w:pPr>
              <w:pStyle w:val="Heading3"/>
              <w:spacing w:before="0" w:after="0"/>
              <w:jc w:val="center"/>
              <w:outlineLvl w:val="2"/>
              <w:rPr>
                <w:rFonts w:ascii="Arial" w:hAnsi="Arial" w:cs="Arial"/>
                <w:b w:val="0"/>
                <w:bCs w:val="0"/>
                <w:sz w:val="20"/>
                <w:szCs w:val="20"/>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2E3F976B" w14:textId="77777777" w:rsidTr="004255D8">
        <w:tc>
          <w:tcPr>
            <w:tcW w:w="4531" w:type="dxa"/>
            <w:vAlign w:val="center"/>
          </w:tcPr>
          <w:p w14:paraId="76BD0ED0" w14:textId="0F957673" w:rsidR="00DE1699" w:rsidRPr="00A47FAC" w:rsidRDefault="00DE1699" w:rsidP="004255D8">
            <w:pPr>
              <w:rPr>
                <w:rFonts w:ascii="Arial" w:hAnsi="Arial" w:cs="Arial"/>
              </w:rPr>
            </w:pPr>
            <w:r w:rsidRPr="00A47FAC">
              <w:rPr>
                <w:rFonts w:ascii="Arial" w:hAnsi="Arial" w:cs="Arial"/>
              </w:rPr>
              <w:t>Measuring device</w:t>
            </w:r>
            <w:r w:rsidR="008E674A">
              <w:rPr>
                <w:rFonts w:ascii="Arial" w:hAnsi="Arial" w:cs="Arial"/>
              </w:rPr>
              <w:t>s</w:t>
            </w:r>
            <w:r w:rsidRPr="00A47FAC">
              <w:rPr>
                <w:rFonts w:ascii="Arial" w:hAnsi="Arial" w:cs="Arial"/>
              </w:rPr>
              <w:t xml:space="preserve"> for making bleach and alcohol solutions</w:t>
            </w:r>
          </w:p>
        </w:tc>
        <w:tc>
          <w:tcPr>
            <w:tcW w:w="1730" w:type="dxa"/>
            <w:vAlign w:val="center"/>
          </w:tcPr>
          <w:p w14:paraId="4DEE41EA" w14:textId="77777777" w:rsidR="00DE1699" w:rsidRPr="00CF6BAF" w:rsidRDefault="00DE1699" w:rsidP="004255D8">
            <w:pPr>
              <w:pStyle w:val="Heading3"/>
              <w:spacing w:before="0" w:after="0"/>
              <w:jc w:val="center"/>
              <w:outlineLvl w:val="2"/>
              <w:rPr>
                <w:rFonts w:ascii="Arial" w:hAnsi="Arial" w:cs="Arial"/>
                <w:b w:val="0"/>
                <w:bCs w:val="0"/>
                <w:sz w:val="20"/>
                <w:szCs w:val="20"/>
              </w:rPr>
            </w:pPr>
            <w:r w:rsidRPr="00CF6BAF">
              <w:rPr>
                <w:rFonts w:ascii="Arial" w:hAnsi="Arial" w:cs="Arial"/>
                <w:b w:val="0"/>
                <w:bCs w:val="0"/>
                <w:sz w:val="20"/>
                <w:szCs w:val="20"/>
              </w:rPr>
              <w:t>2</w:t>
            </w:r>
          </w:p>
        </w:tc>
        <w:tc>
          <w:tcPr>
            <w:tcW w:w="2755" w:type="dxa"/>
            <w:vAlign w:val="center"/>
          </w:tcPr>
          <w:p w14:paraId="48638DB1" w14:textId="77777777" w:rsidR="00DE1699" w:rsidRPr="00F702D4" w:rsidRDefault="00DE1699" w:rsidP="004255D8">
            <w:pPr>
              <w:pStyle w:val="Heading3"/>
              <w:spacing w:before="0" w:after="0"/>
              <w:jc w:val="center"/>
              <w:outlineLvl w:val="2"/>
              <w:rPr>
                <w:rFonts w:ascii="Hiragino Maru Gothic ProN W4" w:eastAsia="Hiragino Maru Gothic ProN W4" w:cs="Hiragino Maru Gothic ProN W4"/>
                <w:sz w:val="36"/>
                <w:szCs w:val="36"/>
                <w:lang w:val="en-GB"/>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76EA7799" w14:textId="77777777" w:rsidTr="004255D8">
        <w:tc>
          <w:tcPr>
            <w:tcW w:w="4531" w:type="dxa"/>
            <w:vAlign w:val="center"/>
          </w:tcPr>
          <w:p w14:paraId="58A0AEB9" w14:textId="77777777" w:rsidR="00DE1699" w:rsidRPr="00A47FAC" w:rsidRDefault="00DE1699" w:rsidP="004255D8">
            <w:pPr>
              <w:rPr>
                <w:rFonts w:ascii="Arial" w:hAnsi="Arial" w:cs="Arial"/>
              </w:rPr>
            </w:pPr>
            <w:r w:rsidRPr="00A47FAC">
              <w:rPr>
                <w:rFonts w:ascii="Arial" w:hAnsi="Arial" w:cs="Arial"/>
              </w:rPr>
              <w:t>Timers</w:t>
            </w:r>
          </w:p>
        </w:tc>
        <w:tc>
          <w:tcPr>
            <w:tcW w:w="1730" w:type="dxa"/>
            <w:vAlign w:val="center"/>
          </w:tcPr>
          <w:p w14:paraId="275BDAA8" w14:textId="77777777" w:rsidR="00DE1699" w:rsidRPr="00CF6BAF" w:rsidRDefault="00DE1699" w:rsidP="004255D8">
            <w:pPr>
              <w:pStyle w:val="Heading3"/>
              <w:spacing w:before="0" w:after="0"/>
              <w:jc w:val="center"/>
              <w:outlineLvl w:val="2"/>
              <w:rPr>
                <w:rFonts w:ascii="Arial" w:hAnsi="Arial" w:cs="Arial"/>
                <w:b w:val="0"/>
                <w:bCs w:val="0"/>
                <w:sz w:val="20"/>
                <w:szCs w:val="20"/>
              </w:rPr>
            </w:pPr>
            <w:r w:rsidRPr="00CF6BAF">
              <w:rPr>
                <w:rFonts w:ascii="Arial" w:hAnsi="Arial" w:cs="Arial"/>
                <w:b w:val="0"/>
                <w:bCs w:val="0"/>
                <w:sz w:val="20"/>
                <w:szCs w:val="20"/>
              </w:rPr>
              <w:t>1 per 5 participants</w:t>
            </w:r>
          </w:p>
        </w:tc>
        <w:tc>
          <w:tcPr>
            <w:tcW w:w="2755" w:type="dxa"/>
            <w:vAlign w:val="center"/>
          </w:tcPr>
          <w:p w14:paraId="09E024A5" w14:textId="77777777" w:rsidR="00DE1699" w:rsidRPr="00F702D4" w:rsidRDefault="00DE1699" w:rsidP="004255D8">
            <w:pPr>
              <w:pStyle w:val="Heading3"/>
              <w:spacing w:before="0" w:after="0"/>
              <w:jc w:val="center"/>
              <w:outlineLvl w:val="2"/>
              <w:rPr>
                <w:rFonts w:ascii="Hiragino Maru Gothic ProN W4" w:eastAsia="Hiragino Maru Gothic ProN W4" w:cs="Hiragino Maru Gothic ProN W4"/>
                <w:sz w:val="36"/>
                <w:szCs w:val="36"/>
                <w:lang w:val="en-GB"/>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04B2389C" w14:textId="77777777" w:rsidTr="004255D8">
        <w:tc>
          <w:tcPr>
            <w:tcW w:w="4531" w:type="dxa"/>
            <w:vAlign w:val="center"/>
          </w:tcPr>
          <w:p w14:paraId="1BFB287D" w14:textId="5F513CFD" w:rsidR="00DE1699" w:rsidRPr="00A47FAC" w:rsidRDefault="00DE1699" w:rsidP="004255D8">
            <w:pPr>
              <w:rPr>
                <w:rFonts w:ascii="Arial" w:hAnsi="Arial" w:cs="Arial"/>
              </w:rPr>
            </w:pPr>
            <w:r w:rsidRPr="00A47FAC">
              <w:rPr>
                <w:rFonts w:ascii="Arial" w:hAnsi="Arial" w:cs="Arial"/>
              </w:rPr>
              <w:t>Proficiency test material</w:t>
            </w:r>
            <w:r w:rsidR="00893B65">
              <w:rPr>
                <w:rFonts w:ascii="Arial" w:hAnsi="Arial" w:cs="Arial"/>
              </w:rPr>
              <w:t>s</w:t>
            </w:r>
            <w:r w:rsidRPr="00A47FAC">
              <w:rPr>
                <w:rFonts w:ascii="Arial" w:hAnsi="Arial" w:cs="Arial"/>
              </w:rPr>
              <w:t xml:space="preserve"> (</w:t>
            </w:r>
            <w:r w:rsidR="00B6579D">
              <w:rPr>
                <w:rFonts w:ascii="Arial" w:hAnsi="Arial" w:cs="Arial"/>
              </w:rPr>
              <w:t>p</w:t>
            </w:r>
            <w:r w:rsidRPr="00A47FAC">
              <w:rPr>
                <w:rFonts w:ascii="Arial" w:hAnsi="Arial" w:cs="Arial"/>
              </w:rPr>
              <w:t xml:space="preserve">ositive and </w:t>
            </w:r>
            <w:r w:rsidR="00B6579D">
              <w:rPr>
                <w:rFonts w:ascii="Arial" w:hAnsi="Arial" w:cs="Arial"/>
              </w:rPr>
              <w:t>n</w:t>
            </w:r>
            <w:r w:rsidRPr="00A47FAC">
              <w:rPr>
                <w:rFonts w:ascii="Arial" w:hAnsi="Arial" w:cs="Arial"/>
              </w:rPr>
              <w:t>egative controls)</w:t>
            </w:r>
          </w:p>
        </w:tc>
        <w:tc>
          <w:tcPr>
            <w:tcW w:w="1730" w:type="dxa"/>
            <w:vAlign w:val="center"/>
          </w:tcPr>
          <w:p w14:paraId="0D4CF949" w14:textId="77777777" w:rsidR="00DE1699" w:rsidRPr="00CF6BAF" w:rsidRDefault="00DE1699" w:rsidP="004255D8">
            <w:pPr>
              <w:pStyle w:val="Heading3"/>
              <w:spacing w:before="0" w:after="0"/>
              <w:jc w:val="center"/>
              <w:outlineLvl w:val="2"/>
              <w:rPr>
                <w:rFonts w:ascii="Arial" w:hAnsi="Arial" w:cs="Arial"/>
                <w:b w:val="0"/>
                <w:bCs w:val="0"/>
                <w:sz w:val="20"/>
                <w:szCs w:val="20"/>
                <w:vertAlign w:val="superscript"/>
              </w:rPr>
            </w:pPr>
            <w:r w:rsidRPr="00CF6BAF">
              <w:rPr>
                <w:rFonts w:ascii="Arial" w:hAnsi="Arial" w:cs="Arial"/>
                <w:b w:val="0"/>
                <w:bCs w:val="0"/>
                <w:sz w:val="20"/>
                <w:szCs w:val="20"/>
              </w:rPr>
              <w:t>5 per participant</w:t>
            </w:r>
            <w:r w:rsidRPr="00CF6BAF">
              <w:rPr>
                <w:rFonts w:ascii="Arial" w:hAnsi="Arial" w:cs="Arial"/>
                <w:b w:val="0"/>
                <w:bCs w:val="0"/>
                <w:sz w:val="20"/>
                <w:szCs w:val="20"/>
                <w:vertAlign w:val="superscript"/>
              </w:rPr>
              <w:t>1</w:t>
            </w:r>
          </w:p>
        </w:tc>
        <w:tc>
          <w:tcPr>
            <w:tcW w:w="2755" w:type="dxa"/>
            <w:vAlign w:val="center"/>
          </w:tcPr>
          <w:p w14:paraId="5D042FFF" w14:textId="77777777" w:rsidR="00DE1699" w:rsidRPr="00F702D4" w:rsidRDefault="00DE1699" w:rsidP="004255D8">
            <w:pPr>
              <w:pStyle w:val="Heading3"/>
              <w:spacing w:before="0" w:after="0"/>
              <w:jc w:val="center"/>
              <w:outlineLvl w:val="2"/>
              <w:rPr>
                <w:rFonts w:ascii="Hiragino Maru Gothic ProN W4" w:eastAsia="Hiragino Maru Gothic ProN W4" w:cs="Hiragino Maru Gothic ProN W4"/>
                <w:sz w:val="36"/>
                <w:szCs w:val="36"/>
                <w:lang w:val="en-GB"/>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0B76995C" w14:textId="77777777" w:rsidTr="004255D8">
        <w:tc>
          <w:tcPr>
            <w:tcW w:w="4531" w:type="dxa"/>
            <w:vAlign w:val="center"/>
          </w:tcPr>
          <w:p w14:paraId="44326C86" w14:textId="0E89A9E6" w:rsidR="00DE1699" w:rsidRPr="00A47FAC" w:rsidRDefault="00787A59" w:rsidP="004255D8">
            <w:pPr>
              <w:rPr>
                <w:rFonts w:ascii="Arial" w:hAnsi="Arial" w:cs="Arial"/>
              </w:rPr>
            </w:pPr>
            <w:r w:rsidRPr="00787A59">
              <w:rPr>
                <w:rFonts w:ascii="Arial" w:hAnsi="Arial" w:cs="Arial"/>
              </w:rPr>
              <w:t xml:space="preserve">SARS-CoV-2 Antigen </w:t>
            </w:r>
            <w:r w:rsidR="00DE1699" w:rsidRPr="00A47FAC">
              <w:rPr>
                <w:rFonts w:ascii="Arial" w:hAnsi="Arial" w:cs="Arial"/>
              </w:rPr>
              <w:t xml:space="preserve">RDT Logbooks </w:t>
            </w:r>
          </w:p>
        </w:tc>
        <w:tc>
          <w:tcPr>
            <w:tcW w:w="1730" w:type="dxa"/>
            <w:vAlign w:val="center"/>
          </w:tcPr>
          <w:p w14:paraId="5D7A1ED4" w14:textId="77777777" w:rsidR="00DE1699" w:rsidRPr="00CF6BAF" w:rsidRDefault="00DE1699" w:rsidP="004255D8">
            <w:pPr>
              <w:pStyle w:val="Heading3"/>
              <w:spacing w:before="0" w:after="0"/>
              <w:jc w:val="center"/>
              <w:outlineLvl w:val="2"/>
              <w:rPr>
                <w:rFonts w:ascii="Arial" w:hAnsi="Arial" w:cs="Arial"/>
                <w:b w:val="0"/>
                <w:bCs w:val="0"/>
                <w:sz w:val="20"/>
                <w:szCs w:val="20"/>
              </w:rPr>
            </w:pPr>
            <w:r w:rsidRPr="00CF6BAF">
              <w:rPr>
                <w:rFonts w:ascii="Arial" w:hAnsi="Arial" w:cs="Arial"/>
                <w:b w:val="0"/>
                <w:bCs w:val="0"/>
                <w:sz w:val="20"/>
                <w:szCs w:val="20"/>
              </w:rPr>
              <w:t>1 per 5 participants</w:t>
            </w:r>
          </w:p>
        </w:tc>
        <w:tc>
          <w:tcPr>
            <w:tcW w:w="2755" w:type="dxa"/>
            <w:vAlign w:val="center"/>
          </w:tcPr>
          <w:p w14:paraId="30FD962A" w14:textId="77777777" w:rsidR="00DE1699" w:rsidRPr="00F702D4" w:rsidRDefault="00DE1699" w:rsidP="004255D8">
            <w:pPr>
              <w:pStyle w:val="Heading3"/>
              <w:spacing w:before="0" w:after="0"/>
              <w:jc w:val="center"/>
              <w:outlineLvl w:val="2"/>
              <w:rPr>
                <w:rFonts w:ascii="Hiragino Maru Gothic ProN W4" w:eastAsia="Hiragino Maru Gothic ProN W4" w:cs="Hiragino Maru Gothic ProN W4"/>
                <w:sz w:val="36"/>
                <w:szCs w:val="36"/>
                <w:lang w:val="en-GB"/>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r w:rsidR="00DE1699" w:rsidRPr="00F702D4" w14:paraId="21C12724" w14:textId="77777777" w:rsidTr="004255D8">
        <w:tc>
          <w:tcPr>
            <w:tcW w:w="4531" w:type="dxa"/>
            <w:vAlign w:val="center"/>
          </w:tcPr>
          <w:p w14:paraId="5FE61891" w14:textId="77777777" w:rsidR="00DE1699" w:rsidRPr="00A47FAC" w:rsidRDefault="00DE1699" w:rsidP="004255D8">
            <w:pPr>
              <w:rPr>
                <w:rFonts w:ascii="Arial" w:hAnsi="Arial" w:cs="Arial"/>
              </w:rPr>
            </w:pPr>
            <w:r w:rsidRPr="00A47FAC">
              <w:rPr>
                <w:rFonts w:ascii="Arial" w:hAnsi="Arial" w:cs="Arial"/>
              </w:rPr>
              <w:t xml:space="preserve">Thermometer  </w:t>
            </w:r>
          </w:p>
        </w:tc>
        <w:tc>
          <w:tcPr>
            <w:tcW w:w="1730" w:type="dxa"/>
            <w:vAlign w:val="center"/>
          </w:tcPr>
          <w:p w14:paraId="19494AB8" w14:textId="77777777" w:rsidR="00DE1699" w:rsidRPr="00CF6BAF" w:rsidRDefault="00DE1699" w:rsidP="004255D8">
            <w:pPr>
              <w:pStyle w:val="Heading3"/>
              <w:spacing w:before="0" w:after="0"/>
              <w:jc w:val="center"/>
              <w:outlineLvl w:val="2"/>
              <w:rPr>
                <w:rFonts w:ascii="Arial" w:hAnsi="Arial" w:cs="Arial"/>
                <w:b w:val="0"/>
                <w:bCs w:val="0"/>
                <w:sz w:val="20"/>
                <w:szCs w:val="20"/>
              </w:rPr>
            </w:pPr>
            <w:r w:rsidRPr="00CF6BAF">
              <w:rPr>
                <w:rFonts w:ascii="Arial" w:hAnsi="Arial" w:cs="Arial"/>
                <w:b w:val="0"/>
                <w:bCs w:val="0"/>
                <w:sz w:val="20"/>
                <w:szCs w:val="20"/>
              </w:rPr>
              <w:t>1</w:t>
            </w:r>
          </w:p>
        </w:tc>
        <w:tc>
          <w:tcPr>
            <w:tcW w:w="2755" w:type="dxa"/>
            <w:vAlign w:val="center"/>
          </w:tcPr>
          <w:p w14:paraId="2BC438BB" w14:textId="77777777" w:rsidR="00DE1699" w:rsidRPr="00F702D4" w:rsidRDefault="00DE1699" w:rsidP="004255D8">
            <w:pPr>
              <w:pStyle w:val="Heading3"/>
              <w:spacing w:before="0" w:after="0"/>
              <w:jc w:val="center"/>
              <w:outlineLvl w:val="2"/>
              <w:rPr>
                <w:rFonts w:ascii="Hiragino Maru Gothic ProN W4" w:eastAsia="Hiragino Maru Gothic ProN W4" w:cs="Hiragino Maru Gothic ProN W4"/>
                <w:sz w:val="36"/>
                <w:szCs w:val="36"/>
                <w:lang w:val="en-GB"/>
              </w:rPr>
            </w:pPr>
            <w:r w:rsidRPr="00F702D4">
              <w:rPr>
                <w:rFonts w:ascii="Hiragino Maru Gothic ProN W4" w:eastAsia="Hiragino Maru Gothic ProN W4" w:cs="Hiragino Maru Gothic ProN W4" w:hint="eastAsia"/>
                <w:sz w:val="36"/>
                <w:szCs w:val="36"/>
                <w:lang w:val="en-GB"/>
              </w:rPr>
              <w:t>◻</w:t>
            </w:r>
            <w:r w:rsidRPr="00F702D4">
              <w:rPr>
                <w:rFonts w:ascii="Hiragino Maru Gothic ProN W4" w:eastAsia="Hiragino Maru Gothic ProN W4" w:cs="Hiragino Maru Gothic ProN W4" w:hint="eastAsia"/>
                <w:sz w:val="36"/>
                <w:szCs w:val="36"/>
                <w:lang w:val="en-GB"/>
              </w:rPr>
              <w:t>️</w:t>
            </w:r>
          </w:p>
        </w:tc>
      </w:tr>
    </w:tbl>
    <w:p w14:paraId="0A075551" w14:textId="77777777" w:rsidR="00DE1699" w:rsidRDefault="00DE1699" w:rsidP="00DE1699">
      <w:pPr>
        <w:spacing w:line="276" w:lineRule="auto"/>
        <w:rPr>
          <w:rFonts w:ascii="Arial" w:hAnsi="Arial" w:cs="Arial"/>
        </w:rPr>
      </w:pPr>
    </w:p>
    <w:p w14:paraId="5660B19B" w14:textId="626C7029" w:rsidR="00DE1699" w:rsidRDefault="00DE1699" w:rsidP="00DE1699">
      <w:pPr>
        <w:spacing w:line="276" w:lineRule="auto"/>
        <w:rPr>
          <w:rFonts w:ascii="Arial" w:hAnsi="Arial" w:cs="Arial"/>
        </w:rPr>
      </w:pPr>
      <w:r w:rsidRPr="00CF6BAF">
        <w:rPr>
          <w:rFonts w:ascii="Arial" w:hAnsi="Arial" w:cs="Arial"/>
          <w:vertAlign w:val="superscript"/>
        </w:rPr>
        <w:t xml:space="preserve">1 </w:t>
      </w:r>
      <w:r w:rsidR="00AF3AE2" w:rsidRPr="00AF3AE2">
        <w:rPr>
          <w:rFonts w:ascii="Arial" w:hAnsi="Arial" w:cs="Arial"/>
        </w:rPr>
        <w:t>Include at least one spare per participant in the event of an accident or re-training. If no positive and negative controls are available, collect nasopharyngeal swab</w:t>
      </w:r>
      <w:r w:rsidR="00AF3AE2">
        <w:rPr>
          <w:rFonts w:ascii="Arial" w:hAnsi="Arial" w:cs="Arial"/>
        </w:rPr>
        <w:t>s</w:t>
      </w:r>
      <w:r w:rsidR="00AF3AE2" w:rsidRPr="00AF3AE2">
        <w:rPr>
          <w:rFonts w:ascii="Arial" w:hAnsi="Arial" w:cs="Arial"/>
        </w:rPr>
        <w:t xml:space="preserve"> for demonstrati</w:t>
      </w:r>
      <w:r w:rsidR="00893B65">
        <w:rPr>
          <w:rFonts w:ascii="Arial" w:hAnsi="Arial" w:cs="Arial"/>
        </w:rPr>
        <w:t xml:space="preserve">ng </w:t>
      </w:r>
      <w:r w:rsidR="00AF3AE2" w:rsidRPr="00AF3AE2">
        <w:rPr>
          <w:rFonts w:ascii="Arial" w:hAnsi="Arial" w:cs="Arial"/>
        </w:rPr>
        <w:t>the SARS-CoV-2 Antigen RDT testing and</w:t>
      </w:r>
      <w:r w:rsidR="00893B65">
        <w:rPr>
          <w:rFonts w:ascii="Arial" w:hAnsi="Arial" w:cs="Arial"/>
        </w:rPr>
        <w:t xml:space="preserve"> conducting the</w:t>
      </w:r>
      <w:r w:rsidR="00AF3AE2" w:rsidRPr="00AF3AE2">
        <w:rPr>
          <w:rFonts w:ascii="Arial" w:hAnsi="Arial" w:cs="Arial"/>
        </w:rPr>
        <w:t xml:space="preserve"> competency assessments</w:t>
      </w:r>
      <w:r w:rsidR="00893B65">
        <w:rPr>
          <w:rFonts w:ascii="Arial" w:hAnsi="Arial" w:cs="Arial"/>
        </w:rPr>
        <w:t>.</w:t>
      </w:r>
      <w:r w:rsidR="00AF3AE2" w:rsidRPr="00AF3AE2">
        <w:rPr>
          <w:rFonts w:ascii="Arial" w:hAnsi="Arial" w:cs="Arial"/>
        </w:rPr>
        <w:t xml:space="preserve">  </w:t>
      </w:r>
    </w:p>
    <w:p w14:paraId="568A7574" w14:textId="77777777" w:rsidR="00DE1699" w:rsidRDefault="00DE1699" w:rsidP="00DE1699">
      <w:pPr>
        <w:spacing w:line="276" w:lineRule="auto"/>
        <w:rPr>
          <w:rFonts w:ascii="Arial" w:hAnsi="Arial" w:cs="Arial"/>
        </w:rPr>
      </w:pPr>
    </w:p>
    <w:p w14:paraId="18C8BD6F" w14:textId="77777777" w:rsidR="00DE1699" w:rsidRDefault="00DE1699" w:rsidP="00DE1699">
      <w:pPr>
        <w:spacing w:line="276" w:lineRule="auto"/>
        <w:rPr>
          <w:rFonts w:ascii="Arial" w:hAnsi="Arial" w:cs="Arial"/>
        </w:rPr>
      </w:pPr>
    </w:p>
    <w:p w14:paraId="6817FA14" w14:textId="77777777" w:rsidR="00DE1699" w:rsidRDefault="00DE1699" w:rsidP="00DE1699">
      <w:pPr>
        <w:spacing w:line="276" w:lineRule="auto"/>
        <w:rPr>
          <w:rFonts w:ascii="Arial" w:hAnsi="Arial" w:cs="Arial"/>
        </w:rPr>
      </w:pPr>
    </w:p>
    <w:p w14:paraId="7AE1B84A" w14:textId="77777777" w:rsidR="00DE1699" w:rsidRPr="00CF6BAF" w:rsidRDefault="00DE1699" w:rsidP="00DE1699">
      <w:pPr>
        <w:spacing w:line="276" w:lineRule="auto"/>
        <w:jc w:val="center"/>
        <w:rPr>
          <w:rFonts w:ascii="Arial" w:hAnsi="Arial" w:cs="Arial"/>
        </w:rPr>
      </w:pPr>
      <w:r>
        <w:rPr>
          <w:rFonts w:ascii="Arial" w:hAnsi="Arial" w:cs="Arial"/>
        </w:rPr>
        <w:t>_________________________</w:t>
      </w:r>
    </w:p>
    <w:p w14:paraId="1BD79BE3" w14:textId="5432064A" w:rsidR="00733437" w:rsidRDefault="00733437"/>
    <w:p w14:paraId="1E28282A" w14:textId="0599A096" w:rsidR="00D70266" w:rsidRDefault="00D70266"/>
    <w:p w14:paraId="71B25F59" w14:textId="6300D6C3" w:rsidR="00D70266" w:rsidRDefault="00D70266"/>
    <w:p w14:paraId="3C28F03A" w14:textId="77777777" w:rsidR="00D70266" w:rsidRDefault="00D70266" w:rsidP="00D70266">
      <w:r>
        <w:rPr>
          <w:noProof/>
        </w:rPr>
        <mc:AlternateContent>
          <mc:Choice Requires="wps">
            <w:drawing>
              <wp:anchor distT="0" distB="0" distL="114300" distR="114300" simplePos="0" relativeHeight="251659264" behindDoc="0" locked="0" layoutInCell="1" allowOverlap="1" wp14:anchorId="094D0273" wp14:editId="28AFD3EB">
                <wp:simplePos x="0" y="0"/>
                <wp:positionH relativeFrom="column">
                  <wp:posOffset>-61645</wp:posOffset>
                </wp:positionH>
                <wp:positionV relativeFrom="paragraph">
                  <wp:posOffset>98703</wp:posOffset>
                </wp:positionV>
                <wp:extent cx="5835721" cy="2352782"/>
                <wp:effectExtent l="0" t="0" r="12700" b="28575"/>
                <wp:wrapNone/>
                <wp:docPr id="1" name="Rectangle 1"/>
                <wp:cNvGraphicFramePr/>
                <a:graphic xmlns:a="http://schemas.openxmlformats.org/drawingml/2006/main">
                  <a:graphicData uri="http://schemas.microsoft.com/office/word/2010/wordprocessingShape">
                    <wps:wsp>
                      <wps:cNvSpPr/>
                      <wps:spPr>
                        <a:xfrm>
                          <a:off x="0" y="0"/>
                          <a:ext cx="5835721" cy="235278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oel="http://schemas.microsoft.com/office/2019/extlst">
            <w:pict>
              <v:rect w14:anchorId="00470EA7" id="Rectangle 1" o:spid="_x0000_s1026" style="position:absolute;margin-left:-4.85pt;margin-top:7.75pt;width:459.5pt;height:18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" filled="f" strokecolor="black [3213]" strokeweight="1pt"/>
            </w:pict>
          </mc:Fallback>
        </mc:AlternateContent>
      </w:r>
    </w:p>
    <w:p w14:paraId="0994BF8F" w14:textId="77777777" w:rsidR="00D70266" w:rsidRPr="00D70266" w:rsidRDefault="00D70266" w:rsidP="00D70266">
      <w:pPr>
        <w:rPr>
          <w:rFonts w:ascii="Arial" w:hAnsi="Arial" w:cs="Arial"/>
          <w:b/>
          <w:bCs/>
          <w:color w:val="0070C0"/>
        </w:rPr>
      </w:pPr>
      <w:r w:rsidRPr="00D70266">
        <w:rPr>
          <w:rFonts w:ascii="Arial" w:hAnsi="Arial" w:cs="Arial"/>
          <w:b/>
          <w:bCs/>
          <w:color w:val="0070C0"/>
        </w:rPr>
        <w:t>Disclaimer</w:t>
      </w:r>
    </w:p>
    <w:p w14:paraId="78574D49" w14:textId="77777777" w:rsidR="00D70266" w:rsidRDefault="00D70266" w:rsidP="00D70266">
      <w:pPr>
        <w:rPr>
          <w:rFonts w:ascii="Arial" w:hAnsi="Arial" w:cs="Arial"/>
          <w:b/>
          <w:bCs/>
        </w:rPr>
      </w:pPr>
    </w:p>
    <w:p w14:paraId="2A85864D" w14:textId="0E15E0A2" w:rsidR="00D70266" w:rsidRPr="00D70266" w:rsidRDefault="00D70266" w:rsidP="00D70266">
      <w:pPr>
        <w:rPr>
          <w:rFonts w:ascii="Arial" w:hAnsi="Arial" w:cs="Arial"/>
          <w:b/>
          <w:bCs/>
        </w:rPr>
      </w:pPr>
      <w:r w:rsidRPr="00D70266">
        <w:rPr>
          <w:rFonts w:ascii="Arial" w:hAnsi="Arial" w:cs="Arial"/>
          <w:b/>
          <w:bCs/>
        </w:rPr>
        <w:t>WHO Health Security Learning Platform - Training Materials</w:t>
      </w:r>
    </w:p>
    <w:p w14:paraId="64EA83DA" w14:textId="77777777" w:rsidR="00D70266" w:rsidRDefault="00D70266" w:rsidP="00D70266">
      <w:pPr>
        <w:rPr>
          <w:rFonts w:ascii="Arial" w:hAnsi="Arial" w:cs="Arial"/>
        </w:rPr>
      </w:pPr>
    </w:p>
    <w:p w14:paraId="5F7DF809" w14:textId="31F31CA0" w:rsidR="00D70266" w:rsidRPr="00D70266" w:rsidRDefault="00D70266" w:rsidP="00D70266">
      <w:pPr>
        <w:rPr>
          <w:rFonts w:ascii="Arial" w:hAnsi="Arial" w:cs="Arial"/>
        </w:rPr>
      </w:pPr>
      <w:r w:rsidRPr="00D70266">
        <w:rPr>
          <w:rFonts w:ascii="Arial" w:hAnsi="Arial" w:cs="Arial"/>
        </w:rPr>
        <w:t>These WHO Training Materials are © World Health Organization (WHO) 202</w:t>
      </w:r>
      <w:r w:rsidR="00E021EA">
        <w:rPr>
          <w:rFonts w:ascii="Arial" w:hAnsi="Arial" w:cs="Arial"/>
        </w:rPr>
        <w:t>2</w:t>
      </w:r>
      <w:r w:rsidRPr="00D70266">
        <w:rPr>
          <w:rFonts w:ascii="Arial" w:hAnsi="Arial" w:cs="Arial"/>
        </w:rPr>
        <w:t>. All rights reserved.</w:t>
      </w:r>
    </w:p>
    <w:p w14:paraId="582A7712" w14:textId="77777777" w:rsidR="00D70266" w:rsidRDefault="00D70266" w:rsidP="00D70266">
      <w:pPr>
        <w:rPr>
          <w:rFonts w:ascii="Arial" w:hAnsi="Arial" w:cs="Arial"/>
        </w:rPr>
      </w:pPr>
    </w:p>
    <w:p w14:paraId="7EA156B8" w14:textId="13D11BF6" w:rsidR="00D70266" w:rsidRPr="00D70266" w:rsidRDefault="00D70266" w:rsidP="00D70266">
      <w:pPr>
        <w:rPr>
          <w:rFonts w:ascii="Arial" w:hAnsi="Arial" w:cs="Arial"/>
        </w:rPr>
      </w:pPr>
      <w:r w:rsidRPr="00D70266">
        <w:rPr>
          <w:rFonts w:ascii="Arial" w:hAnsi="Arial" w:cs="Arial"/>
        </w:rPr>
        <w:t>Your use of these materials is subject to the “</w:t>
      </w:r>
      <w:hyperlink r:id="rId6" w:history="1">
        <w:r w:rsidRPr="00D70266">
          <w:rPr>
            <w:rStyle w:val="Hyperlink"/>
            <w:rFonts w:ascii="Arial" w:hAnsi="Arial" w:cs="Arial"/>
          </w:rPr>
          <w:t>WHO Health Security Learning Platform, Training Materials – Terms of Use</w:t>
        </w:r>
      </w:hyperlink>
      <w:r w:rsidRPr="00D70266">
        <w:rPr>
          <w:rFonts w:ascii="Arial" w:hAnsi="Arial" w:cs="Arial"/>
        </w:rPr>
        <w:t xml:space="preserve">”, which you accepted when downloading them and which are available on the Health Security Learning Platform at: </w:t>
      </w:r>
      <w:hyperlink r:id="rId7" w:history="1">
        <w:r w:rsidRPr="00D70266">
          <w:rPr>
            <w:rStyle w:val="Hyperlink"/>
            <w:rFonts w:ascii="Arial" w:hAnsi="Arial" w:cs="Arial"/>
          </w:rPr>
          <w:t>https://extranet.who.int/hslp</w:t>
        </w:r>
      </w:hyperlink>
      <w:r w:rsidRPr="00D70266">
        <w:rPr>
          <w:rFonts w:ascii="Arial" w:hAnsi="Arial" w:cs="Arial"/>
        </w:rPr>
        <w:t xml:space="preserve"> .  </w:t>
      </w:r>
    </w:p>
    <w:p w14:paraId="1B487F93" w14:textId="77777777" w:rsidR="00D70266" w:rsidRDefault="00D70266" w:rsidP="00D70266">
      <w:pPr>
        <w:rPr>
          <w:rFonts w:ascii="Arial" w:hAnsi="Arial" w:cs="Arial"/>
        </w:rPr>
      </w:pPr>
    </w:p>
    <w:p w14:paraId="0E88CECD" w14:textId="7026CB0C" w:rsidR="00D70266" w:rsidRPr="00D70266" w:rsidRDefault="00D70266" w:rsidP="00D70266">
      <w:pPr>
        <w:rPr>
          <w:rFonts w:ascii="Arial" w:hAnsi="Arial" w:cs="Arial"/>
        </w:rPr>
      </w:pPr>
      <w:r w:rsidRPr="00D70266">
        <w:rPr>
          <w:rFonts w:ascii="Arial" w:hAnsi="Arial" w:cs="Arial"/>
        </w:rPr>
        <w:t xml:space="preserve">Should you adapt, modify, translate, or in any other way revise the contents of these materials, you shall not imply that WHO is any way affiliated with such modifications and shall not use the WHO name or emblem in such modified materials.  </w:t>
      </w:r>
    </w:p>
    <w:p w14:paraId="323BD361" w14:textId="2F7AE46D" w:rsidR="00D70266" w:rsidRDefault="00D70266" w:rsidP="00D70266">
      <w:pPr>
        <w:spacing w:after="160" w:line="259" w:lineRule="auto"/>
      </w:pPr>
      <w:r w:rsidRPr="00D70266">
        <w:rPr>
          <w:rFonts w:ascii="Arial" w:hAnsi="Arial" w:cs="Arial"/>
        </w:rPr>
        <w:t xml:space="preserve">Further, please inform WHO of any modifications of these materials that you use publicly, for record-keeping purposes and continued development, by emailing </w:t>
      </w:r>
      <w:hyperlink r:id="rId8" w:history="1">
        <w:r w:rsidRPr="00D70266">
          <w:rPr>
            <w:rStyle w:val="Hyperlink"/>
            <w:rFonts w:ascii="Arial" w:hAnsi="Arial" w:cs="Arial"/>
          </w:rPr>
          <w:t>ihrhrt@who.int</w:t>
        </w:r>
      </w:hyperlink>
      <w:r w:rsidRPr="00D70266">
        <w:rPr>
          <w:rFonts w:ascii="Arial" w:hAnsi="Arial" w:cs="Arial"/>
        </w:rPr>
        <w:t>.</w:t>
      </w:r>
    </w:p>
    <w:sectPr w:rsidR="00D70266">
      <w:footerReference w:type="even"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8DE12" w14:textId="77777777" w:rsidR="002B041B" w:rsidRDefault="002B041B">
      <w:r>
        <w:separator/>
      </w:r>
    </w:p>
  </w:endnote>
  <w:endnote w:type="continuationSeparator" w:id="0">
    <w:p w14:paraId="62781E50" w14:textId="77777777" w:rsidR="002B041B" w:rsidRDefault="002B0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Book">
    <w:altName w:val="Calibri"/>
    <w:charset w:val="00"/>
    <w:family w:val="auto"/>
    <w:pitch w:val="variable"/>
    <w:sig w:usb0="800000AF"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iragino Maru Gothic ProN W4">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79161413"/>
      <w:docPartObj>
        <w:docPartGallery w:val="Page Numbers (Bottom of Page)"/>
        <w:docPartUnique/>
      </w:docPartObj>
    </w:sdtPr>
    <w:sdtEndPr>
      <w:rPr>
        <w:rStyle w:val="PageNumber"/>
      </w:rPr>
    </w:sdtEndPr>
    <w:sdtContent>
      <w:p w14:paraId="4067E5B8" w14:textId="05AF4DF7" w:rsidR="0039305E" w:rsidRDefault="00DE1699" w:rsidP="00870D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021EA">
          <w:rPr>
            <w:rStyle w:val="PageNumber"/>
            <w:noProof/>
          </w:rPr>
          <w:t>1</w:t>
        </w:r>
        <w:r>
          <w:rPr>
            <w:rStyle w:val="PageNumber"/>
          </w:rPr>
          <w:fldChar w:fldCharType="end"/>
        </w:r>
      </w:p>
    </w:sdtContent>
  </w:sdt>
  <w:p w14:paraId="6CE4A0FA" w14:textId="77777777" w:rsidR="0039305E" w:rsidRDefault="002B041B" w:rsidP="003930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05794795"/>
      <w:docPartObj>
        <w:docPartGallery w:val="Page Numbers (Bottom of Page)"/>
        <w:docPartUnique/>
      </w:docPartObj>
    </w:sdtPr>
    <w:sdtEndPr>
      <w:rPr>
        <w:rStyle w:val="PageNumber"/>
      </w:rPr>
    </w:sdtEndPr>
    <w:sdtContent>
      <w:p w14:paraId="2269C19E" w14:textId="77777777" w:rsidR="0039305E" w:rsidRDefault="00DE1699" w:rsidP="00870D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E3590AE" w14:textId="258796F3" w:rsidR="0039305E" w:rsidRDefault="00B90281" w:rsidP="0039305E">
    <w:pPr>
      <w:pStyle w:val="Footer"/>
      <w:ind w:right="360"/>
    </w:pPr>
    <w:r w:rsidRPr="00B90281">
      <w:rPr>
        <w:b/>
        <w:bCs/>
        <w:lang w:val="en-GB"/>
      </w:rPr>
      <w:t>SARS-CoV-2 Antigen Rapid Diagnostic Test Training Workshop – v</w:t>
    </w:r>
    <w:r w:rsidR="00E021EA">
      <w:rPr>
        <w:b/>
        <w:bCs/>
        <w:lang w:val="en-GB"/>
      </w:rPr>
      <w:t>3</w:t>
    </w:r>
    <w:r w:rsidRPr="00B90281">
      <w:rPr>
        <w:b/>
        <w:bCs/>
        <w:lang w:val="en-GB"/>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2E6B9" w14:textId="77777777" w:rsidR="002B041B" w:rsidRDefault="002B041B">
      <w:r>
        <w:separator/>
      </w:r>
    </w:p>
  </w:footnote>
  <w:footnote w:type="continuationSeparator" w:id="0">
    <w:p w14:paraId="6E1A5CD7" w14:textId="77777777" w:rsidR="002B041B" w:rsidRDefault="002B041B">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NADAS, Céline">
    <w15:presenceInfo w15:providerId="AD" w15:userId="S::barnadasc@who.int::35dfe63f-973a-4484-af2b-caa2b0e565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699"/>
    <w:rsid w:val="00007E5F"/>
    <w:rsid w:val="00015DE0"/>
    <w:rsid w:val="0002737A"/>
    <w:rsid w:val="0004282A"/>
    <w:rsid w:val="000A63FD"/>
    <w:rsid w:val="000A7F4A"/>
    <w:rsid w:val="000C1D95"/>
    <w:rsid w:val="000D60A7"/>
    <w:rsid w:val="000D63D5"/>
    <w:rsid w:val="000E120D"/>
    <w:rsid w:val="000E4F19"/>
    <w:rsid w:val="00103FCC"/>
    <w:rsid w:val="00111B5E"/>
    <w:rsid w:val="001150FF"/>
    <w:rsid w:val="001170ED"/>
    <w:rsid w:val="00180AED"/>
    <w:rsid w:val="00184EDB"/>
    <w:rsid w:val="00185676"/>
    <w:rsid w:val="0019282A"/>
    <w:rsid w:val="001A57E9"/>
    <w:rsid w:val="001C2D36"/>
    <w:rsid w:val="001E7366"/>
    <w:rsid w:val="0020012B"/>
    <w:rsid w:val="00213CF0"/>
    <w:rsid w:val="002147AC"/>
    <w:rsid w:val="00231602"/>
    <w:rsid w:val="00235331"/>
    <w:rsid w:val="00245B92"/>
    <w:rsid w:val="002467D1"/>
    <w:rsid w:val="002501CE"/>
    <w:rsid w:val="002607EE"/>
    <w:rsid w:val="00285C18"/>
    <w:rsid w:val="002909CA"/>
    <w:rsid w:val="002A4C57"/>
    <w:rsid w:val="002B041B"/>
    <w:rsid w:val="002C244F"/>
    <w:rsid w:val="002E411D"/>
    <w:rsid w:val="002F7C71"/>
    <w:rsid w:val="003675D4"/>
    <w:rsid w:val="00371268"/>
    <w:rsid w:val="00381EB6"/>
    <w:rsid w:val="003941E5"/>
    <w:rsid w:val="003A3ED6"/>
    <w:rsid w:val="003A6A37"/>
    <w:rsid w:val="003B4608"/>
    <w:rsid w:val="003C0F0D"/>
    <w:rsid w:val="003C10C1"/>
    <w:rsid w:val="003D1CBA"/>
    <w:rsid w:val="003D5F96"/>
    <w:rsid w:val="003F29CD"/>
    <w:rsid w:val="00401D89"/>
    <w:rsid w:val="004332E6"/>
    <w:rsid w:val="00442AFD"/>
    <w:rsid w:val="004558B0"/>
    <w:rsid w:val="00457999"/>
    <w:rsid w:val="00457A0B"/>
    <w:rsid w:val="004617BE"/>
    <w:rsid w:val="004D040D"/>
    <w:rsid w:val="004E2845"/>
    <w:rsid w:val="004E4B77"/>
    <w:rsid w:val="004E5ADF"/>
    <w:rsid w:val="004F1B13"/>
    <w:rsid w:val="00521E81"/>
    <w:rsid w:val="00540E18"/>
    <w:rsid w:val="0054606B"/>
    <w:rsid w:val="0055274B"/>
    <w:rsid w:val="0059266C"/>
    <w:rsid w:val="005B0529"/>
    <w:rsid w:val="005E0453"/>
    <w:rsid w:val="005E1153"/>
    <w:rsid w:val="005E57E6"/>
    <w:rsid w:val="005F4C5D"/>
    <w:rsid w:val="005F7C73"/>
    <w:rsid w:val="0061267F"/>
    <w:rsid w:val="00624DAF"/>
    <w:rsid w:val="00631762"/>
    <w:rsid w:val="00644F84"/>
    <w:rsid w:val="0064776C"/>
    <w:rsid w:val="00650AE1"/>
    <w:rsid w:val="00651924"/>
    <w:rsid w:val="006557DB"/>
    <w:rsid w:val="006718A5"/>
    <w:rsid w:val="00685B47"/>
    <w:rsid w:val="00695090"/>
    <w:rsid w:val="006C46D3"/>
    <w:rsid w:val="006C4C16"/>
    <w:rsid w:val="006D0EFC"/>
    <w:rsid w:val="006D2FAA"/>
    <w:rsid w:val="006E0618"/>
    <w:rsid w:val="006E3D21"/>
    <w:rsid w:val="006F680A"/>
    <w:rsid w:val="006F7F3F"/>
    <w:rsid w:val="00721C6A"/>
    <w:rsid w:val="00732CBA"/>
    <w:rsid w:val="00733437"/>
    <w:rsid w:val="0073424B"/>
    <w:rsid w:val="00746933"/>
    <w:rsid w:val="007715D4"/>
    <w:rsid w:val="00787A59"/>
    <w:rsid w:val="007A00DF"/>
    <w:rsid w:val="007C2E90"/>
    <w:rsid w:val="007C589A"/>
    <w:rsid w:val="007E2BC7"/>
    <w:rsid w:val="00806F61"/>
    <w:rsid w:val="008278F9"/>
    <w:rsid w:val="008456F5"/>
    <w:rsid w:val="008607D0"/>
    <w:rsid w:val="0086284C"/>
    <w:rsid w:val="0088066E"/>
    <w:rsid w:val="00893B65"/>
    <w:rsid w:val="008A3561"/>
    <w:rsid w:val="008D73E0"/>
    <w:rsid w:val="008E674A"/>
    <w:rsid w:val="008F338F"/>
    <w:rsid w:val="009218E9"/>
    <w:rsid w:val="00924969"/>
    <w:rsid w:val="00940243"/>
    <w:rsid w:val="00985311"/>
    <w:rsid w:val="00987D7B"/>
    <w:rsid w:val="00991764"/>
    <w:rsid w:val="009A1383"/>
    <w:rsid w:val="009A58C7"/>
    <w:rsid w:val="009B1762"/>
    <w:rsid w:val="009B3271"/>
    <w:rsid w:val="009D1E85"/>
    <w:rsid w:val="009D5B96"/>
    <w:rsid w:val="009E4877"/>
    <w:rsid w:val="009E70AD"/>
    <w:rsid w:val="009F1466"/>
    <w:rsid w:val="009F162F"/>
    <w:rsid w:val="00A03D41"/>
    <w:rsid w:val="00A34074"/>
    <w:rsid w:val="00A361F1"/>
    <w:rsid w:val="00A40DB4"/>
    <w:rsid w:val="00A542E0"/>
    <w:rsid w:val="00A8491F"/>
    <w:rsid w:val="00A85BC9"/>
    <w:rsid w:val="00AD0821"/>
    <w:rsid w:val="00AF266E"/>
    <w:rsid w:val="00AF3AE2"/>
    <w:rsid w:val="00B03498"/>
    <w:rsid w:val="00B124E8"/>
    <w:rsid w:val="00B34E66"/>
    <w:rsid w:val="00B53BC2"/>
    <w:rsid w:val="00B53FAC"/>
    <w:rsid w:val="00B6285B"/>
    <w:rsid w:val="00B6579D"/>
    <w:rsid w:val="00B90281"/>
    <w:rsid w:val="00B93DBC"/>
    <w:rsid w:val="00BB0CA0"/>
    <w:rsid w:val="00BB1C88"/>
    <w:rsid w:val="00BB306E"/>
    <w:rsid w:val="00BC517C"/>
    <w:rsid w:val="00BF0F03"/>
    <w:rsid w:val="00C332CC"/>
    <w:rsid w:val="00C40C93"/>
    <w:rsid w:val="00C60EB3"/>
    <w:rsid w:val="00C64A25"/>
    <w:rsid w:val="00C84CEA"/>
    <w:rsid w:val="00CA7144"/>
    <w:rsid w:val="00CB08A6"/>
    <w:rsid w:val="00CE38C6"/>
    <w:rsid w:val="00D11194"/>
    <w:rsid w:val="00D472D6"/>
    <w:rsid w:val="00D62128"/>
    <w:rsid w:val="00D648F3"/>
    <w:rsid w:val="00D70266"/>
    <w:rsid w:val="00D71700"/>
    <w:rsid w:val="00D82C52"/>
    <w:rsid w:val="00D85356"/>
    <w:rsid w:val="00DB25AF"/>
    <w:rsid w:val="00DC0E76"/>
    <w:rsid w:val="00DC774D"/>
    <w:rsid w:val="00DD18A3"/>
    <w:rsid w:val="00DD370C"/>
    <w:rsid w:val="00DE1699"/>
    <w:rsid w:val="00DF7932"/>
    <w:rsid w:val="00E021EA"/>
    <w:rsid w:val="00E170FB"/>
    <w:rsid w:val="00E17392"/>
    <w:rsid w:val="00E35E55"/>
    <w:rsid w:val="00E36DF7"/>
    <w:rsid w:val="00E405A5"/>
    <w:rsid w:val="00E473AD"/>
    <w:rsid w:val="00E7290D"/>
    <w:rsid w:val="00E835A8"/>
    <w:rsid w:val="00EB489D"/>
    <w:rsid w:val="00EC21A8"/>
    <w:rsid w:val="00EC2C5F"/>
    <w:rsid w:val="00EF2ACF"/>
    <w:rsid w:val="00EF5D48"/>
    <w:rsid w:val="00EF6499"/>
    <w:rsid w:val="00F35234"/>
    <w:rsid w:val="00F83E25"/>
    <w:rsid w:val="00F90CB9"/>
    <w:rsid w:val="00FA2AE8"/>
    <w:rsid w:val="00FA3B2E"/>
    <w:rsid w:val="00FA55F3"/>
    <w:rsid w:val="00FA6CC9"/>
    <w:rsid w:val="00FD0D32"/>
    <w:rsid w:val="00FD2E85"/>
    <w:rsid w:val="00FE7883"/>
  </w:rsids>
  <m:mathPr>
    <m:mathFont m:val="Cambria Math"/>
    <m:brkBin m:val="before"/>
    <m:brkBinSub m:val="--"/>
    <m:smallFrac m:val="0"/>
    <m:dispDef/>
    <m:lMargin m:val="0"/>
    <m:rMargin m:val="0"/>
    <m:defJc m:val="centerGroup"/>
    <m:wrapIndent m:val="1440"/>
    <m:intLim m:val="subSup"/>
    <m:naryLim m:val="undOvr"/>
  </m:mathPr>
  <w:themeFontLang w:val="en-Z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32581"/>
  <w15:chartTrackingRefBased/>
  <w15:docId w15:val="{39880EE1-1D51-554A-93AB-5B8E2F1D7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699"/>
    <w:rPr>
      <w:rFonts w:ascii="Avenir Book" w:eastAsiaTheme="minorEastAsia" w:hAnsi="Avenir Book"/>
      <w:sz w:val="20"/>
      <w:szCs w:val="20"/>
      <w:lang w:val="en-US"/>
    </w:rPr>
  </w:style>
  <w:style w:type="paragraph" w:styleId="Heading1">
    <w:name w:val="heading 1"/>
    <w:basedOn w:val="Normal"/>
    <w:next w:val="Normal"/>
    <w:link w:val="Heading1Char"/>
    <w:uiPriority w:val="9"/>
    <w:qFormat/>
    <w:rsid w:val="00401D8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qFormat/>
    <w:rsid w:val="00DE1699"/>
    <w:pPr>
      <w:spacing w:before="390" w:after="130"/>
      <w:outlineLvl w:val="2"/>
    </w:pPr>
    <w:rPr>
      <w:rFonts w:eastAsiaTheme="majorEastAsia" w:cstheme="maj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E1699"/>
    <w:rPr>
      <w:rFonts w:ascii="Avenir Book" w:eastAsiaTheme="majorEastAsia" w:hAnsi="Avenir Book" w:cstheme="majorBidi"/>
      <w:b/>
      <w:bCs/>
      <w:lang w:val="en-US"/>
    </w:rPr>
  </w:style>
  <w:style w:type="paragraph" w:styleId="Footer">
    <w:name w:val="footer"/>
    <w:basedOn w:val="Normal"/>
    <w:link w:val="FooterChar"/>
    <w:uiPriority w:val="99"/>
    <w:unhideWhenUsed/>
    <w:rsid w:val="00DE1699"/>
    <w:pPr>
      <w:tabs>
        <w:tab w:val="center" w:pos="4513"/>
        <w:tab w:val="right" w:pos="9026"/>
      </w:tabs>
    </w:pPr>
  </w:style>
  <w:style w:type="character" w:customStyle="1" w:styleId="FooterChar">
    <w:name w:val="Footer Char"/>
    <w:basedOn w:val="DefaultParagraphFont"/>
    <w:link w:val="Footer"/>
    <w:uiPriority w:val="99"/>
    <w:rsid w:val="00DE1699"/>
    <w:rPr>
      <w:rFonts w:ascii="Avenir Book" w:eastAsiaTheme="minorEastAsia" w:hAnsi="Avenir Book"/>
      <w:sz w:val="20"/>
      <w:szCs w:val="20"/>
      <w:lang w:val="en-US"/>
    </w:rPr>
  </w:style>
  <w:style w:type="character" w:styleId="PageNumber">
    <w:name w:val="page number"/>
    <w:basedOn w:val="DefaultParagraphFont"/>
    <w:uiPriority w:val="99"/>
    <w:semiHidden/>
    <w:unhideWhenUsed/>
    <w:rsid w:val="00DE1699"/>
  </w:style>
  <w:style w:type="table" w:styleId="TableGrid">
    <w:name w:val="Table Grid"/>
    <w:basedOn w:val="TableNormal"/>
    <w:uiPriority w:val="99"/>
    <w:rsid w:val="00DE1699"/>
    <w:rPr>
      <w:rFonts w:eastAsiaTheme="minorEastAsia"/>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01D89"/>
    <w:rPr>
      <w:rFonts w:asciiTheme="majorHAnsi" w:eastAsiaTheme="majorEastAsia" w:hAnsiTheme="majorHAnsi" w:cstheme="majorBidi"/>
      <w:color w:val="2F5496" w:themeColor="accent1" w:themeShade="BF"/>
      <w:sz w:val="32"/>
      <w:szCs w:val="32"/>
      <w:lang w:val="en-US"/>
    </w:rPr>
  </w:style>
  <w:style w:type="paragraph" w:styleId="BalloonText">
    <w:name w:val="Balloon Text"/>
    <w:basedOn w:val="Normal"/>
    <w:link w:val="BalloonTextChar"/>
    <w:uiPriority w:val="99"/>
    <w:semiHidden/>
    <w:unhideWhenUsed/>
    <w:rsid w:val="00B34E6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34E66"/>
    <w:rPr>
      <w:rFonts w:ascii="Times New Roman" w:eastAsiaTheme="minorEastAsia" w:hAnsi="Times New Roman" w:cs="Times New Roman"/>
      <w:sz w:val="18"/>
      <w:szCs w:val="18"/>
      <w:lang w:val="en-US"/>
    </w:rPr>
  </w:style>
  <w:style w:type="character" w:styleId="CommentReference">
    <w:name w:val="annotation reference"/>
    <w:basedOn w:val="DefaultParagraphFont"/>
    <w:uiPriority w:val="99"/>
    <w:semiHidden/>
    <w:unhideWhenUsed/>
    <w:rsid w:val="00BB306E"/>
    <w:rPr>
      <w:sz w:val="16"/>
      <w:szCs w:val="16"/>
    </w:rPr>
  </w:style>
  <w:style w:type="paragraph" w:styleId="CommentText">
    <w:name w:val="annotation text"/>
    <w:basedOn w:val="Normal"/>
    <w:link w:val="CommentTextChar"/>
    <w:uiPriority w:val="99"/>
    <w:semiHidden/>
    <w:unhideWhenUsed/>
    <w:rsid w:val="00BB306E"/>
  </w:style>
  <w:style w:type="character" w:customStyle="1" w:styleId="CommentTextChar">
    <w:name w:val="Comment Text Char"/>
    <w:basedOn w:val="DefaultParagraphFont"/>
    <w:link w:val="CommentText"/>
    <w:uiPriority w:val="99"/>
    <w:semiHidden/>
    <w:rsid w:val="00BB306E"/>
    <w:rPr>
      <w:rFonts w:ascii="Avenir Book" w:eastAsiaTheme="minorEastAsia" w:hAnsi="Avenir Book"/>
      <w:sz w:val="20"/>
      <w:szCs w:val="20"/>
      <w:lang w:val="en-US"/>
    </w:rPr>
  </w:style>
  <w:style w:type="paragraph" w:styleId="CommentSubject">
    <w:name w:val="annotation subject"/>
    <w:basedOn w:val="CommentText"/>
    <w:next w:val="CommentText"/>
    <w:link w:val="CommentSubjectChar"/>
    <w:uiPriority w:val="99"/>
    <w:semiHidden/>
    <w:unhideWhenUsed/>
    <w:rsid w:val="00BB306E"/>
    <w:rPr>
      <w:b/>
      <w:bCs/>
    </w:rPr>
  </w:style>
  <w:style w:type="character" w:customStyle="1" w:styleId="CommentSubjectChar">
    <w:name w:val="Comment Subject Char"/>
    <w:basedOn w:val="CommentTextChar"/>
    <w:link w:val="CommentSubject"/>
    <w:uiPriority w:val="99"/>
    <w:semiHidden/>
    <w:rsid w:val="00BB306E"/>
    <w:rPr>
      <w:rFonts w:ascii="Avenir Book" w:eastAsiaTheme="minorEastAsia" w:hAnsi="Avenir Book"/>
      <w:b/>
      <w:bCs/>
      <w:sz w:val="20"/>
      <w:szCs w:val="20"/>
      <w:lang w:val="en-US"/>
    </w:rPr>
  </w:style>
  <w:style w:type="paragraph" w:styleId="Header">
    <w:name w:val="header"/>
    <w:basedOn w:val="Normal"/>
    <w:link w:val="HeaderChar"/>
    <w:uiPriority w:val="99"/>
    <w:unhideWhenUsed/>
    <w:rsid w:val="00B90281"/>
    <w:pPr>
      <w:tabs>
        <w:tab w:val="center" w:pos="4680"/>
        <w:tab w:val="right" w:pos="9360"/>
      </w:tabs>
    </w:pPr>
  </w:style>
  <w:style w:type="character" w:customStyle="1" w:styleId="HeaderChar">
    <w:name w:val="Header Char"/>
    <w:basedOn w:val="DefaultParagraphFont"/>
    <w:link w:val="Header"/>
    <w:uiPriority w:val="99"/>
    <w:rsid w:val="00B90281"/>
    <w:rPr>
      <w:rFonts w:ascii="Avenir Book" w:eastAsiaTheme="minorEastAsia" w:hAnsi="Avenir Book"/>
      <w:sz w:val="20"/>
      <w:szCs w:val="20"/>
      <w:lang w:val="en-US"/>
    </w:rPr>
  </w:style>
  <w:style w:type="character" w:styleId="Hyperlink">
    <w:name w:val="Hyperlink"/>
    <w:basedOn w:val="DefaultParagraphFont"/>
    <w:uiPriority w:val="99"/>
    <w:unhideWhenUsed/>
    <w:rsid w:val="00D70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254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hrhrt@who.in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extranet.who.int/hslp" TargetMode="Externa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xtranet.who.int/hslp/?q=content/terms-us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425</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Trollip</dc:creator>
  <cp:keywords/>
  <dc:description/>
  <cp:lastModifiedBy>BARNADAS, Céline</cp:lastModifiedBy>
  <cp:revision>4</cp:revision>
  <dcterms:created xsi:type="dcterms:W3CDTF">2022-07-18T11:24:00Z</dcterms:created>
  <dcterms:modified xsi:type="dcterms:W3CDTF">2022-07-18T21:19:00Z</dcterms:modified>
</cp:coreProperties>
</file>